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399D" w14:textId="77777777" w:rsidR="0058061E" w:rsidRPr="006C411F" w:rsidRDefault="00916FCE" w:rsidP="006C411F">
      <w:pPr>
        <w:spacing w:after="0" w:line="240" w:lineRule="auto"/>
        <w:rPr>
          <w:rFonts w:ascii="Calibri" w:hAnsi="Calibri" w:cs="Calibri"/>
          <w:i/>
          <w:iCs/>
          <w:color w:val="0070C0"/>
          <w:sz w:val="24"/>
          <w:szCs w:val="24"/>
        </w:rPr>
      </w:pPr>
      <w:r w:rsidRPr="006C411F">
        <w:rPr>
          <w:rFonts w:ascii="Calibri" w:hAnsi="Calibri" w:cs="Calibri"/>
          <w:i/>
          <w:iCs/>
          <w:noProof/>
          <w:color w:val="0070C0"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D10B7" wp14:editId="053704DD">
                <wp:simplePos x="0" y="0"/>
                <wp:positionH relativeFrom="column">
                  <wp:posOffset>-52070</wp:posOffset>
                </wp:positionH>
                <wp:positionV relativeFrom="paragraph">
                  <wp:posOffset>-23495</wp:posOffset>
                </wp:positionV>
                <wp:extent cx="1590675" cy="838200"/>
                <wp:effectExtent l="0" t="0" r="28575" b="19050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FBE79" id="Obdĺžnik 2" o:spid="_x0000_s1026" style="position:absolute;margin-left:-4.1pt;margin-top:-1.85pt;width:125.2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" filled="f" strokecolor="#1f4d78 [1604]" strokeweight="1pt"/>
            </w:pict>
          </mc:Fallback>
        </mc:AlternateContent>
      </w:r>
      <w:r w:rsidR="00256577">
        <w:rPr>
          <w:rFonts w:ascii="Calibri" w:hAnsi="Calibri" w:cs="Calibri"/>
          <w:i/>
          <w:iCs/>
          <w:color w:val="9CC2E5" w:themeColor="accent1" w:themeTint="99"/>
          <w:sz w:val="24"/>
          <w:szCs w:val="24"/>
        </w:rPr>
        <w:t>Pečiatka VÚC</w:t>
      </w:r>
      <w:r w:rsidR="0008241C">
        <w:rPr>
          <w:rFonts w:ascii="Calibri" w:hAnsi="Calibri" w:cs="Calibri"/>
          <w:i/>
          <w:iCs/>
          <w:color w:val="9CC2E5" w:themeColor="accent1" w:themeTint="99"/>
          <w:sz w:val="24"/>
          <w:szCs w:val="24"/>
        </w:rPr>
        <w:t xml:space="preserve"> </w:t>
      </w:r>
    </w:p>
    <w:tbl>
      <w:tblPr>
        <w:tblStyle w:val="Mriekatabuky"/>
        <w:tblW w:w="6237" w:type="dxa"/>
        <w:tblInd w:w="3397" w:type="dxa"/>
        <w:tblLook w:val="04A0" w:firstRow="1" w:lastRow="0" w:firstColumn="1" w:lastColumn="0" w:noHBand="0" w:noVBand="1"/>
      </w:tblPr>
      <w:tblGrid>
        <w:gridCol w:w="6237"/>
      </w:tblGrid>
      <w:tr w:rsidR="0008241C" w14:paraId="7BD2BB57" w14:textId="77777777" w:rsidTr="00E72B58">
        <w:tc>
          <w:tcPr>
            <w:tcW w:w="6237" w:type="dxa"/>
          </w:tcPr>
          <w:p w14:paraId="222EE34D" w14:textId="77777777" w:rsidR="0008241C" w:rsidRPr="003C3945" w:rsidRDefault="0008241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K</w:t>
            </w:r>
            <w:r w:rsidRPr="0008241C">
              <w:rPr>
                <w:rFonts w:ascii="Calibri" w:hAnsi="Calibri" w:cs="Calibri"/>
                <w:b/>
                <w:sz w:val="24"/>
                <w:szCs w:val="24"/>
              </w:rPr>
              <w:t>ód ITMS21+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VÚC</w:t>
            </w:r>
            <w:r>
              <w:rPr>
                <w:rStyle w:val="Odkaznapoznmkupodiarou"/>
                <w:rFonts w:ascii="Calibri" w:hAnsi="Calibri" w:cs="Calibri"/>
                <w:b/>
                <w:sz w:val="24"/>
                <w:szCs w:val="24"/>
              </w:rPr>
              <w:footnoteReference w:id="1"/>
            </w:r>
            <w:r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</w:tr>
      <w:tr w:rsidR="0058061E" w14:paraId="1F983043" w14:textId="77777777" w:rsidTr="00E72B58">
        <w:tc>
          <w:tcPr>
            <w:tcW w:w="6237" w:type="dxa"/>
          </w:tcPr>
          <w:p w14:paraId="5E69E58D" w14:textId="77777777" w:rsidR="0058061E" w:rsidRPr="003C3945" w:rsidRDefault="0058061E" w:rsidP="0008241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C3945">
              <w:rPr>
                <w:rFonts w:ascii="Calibri" w:hAnsi="Calibri" w:cs="Calibri"/>
                <w:b/>
                <w:sz w:val="24"/>
                <w:szCs w:val="24"/>
              </w:rPr>
              <w:t>Identifikátor žiadosti</w:t>
            </w:r>
            <w:r w:rsidR="00256577">
              <w:rPr>
                <w:rFonts w:ascii="Calibri" w:hAnsi="Calibri" w:cs="Calibri"/>
                <w:b/>
                <w:sz w:val="24"/>
                <w:szCs w:val="24"/>
              </w:rPr>
              <w:t xml:space="preserve"> užívateľa</w:t>
            </w:r>
            <w:r w:rsidR="00E72B58">
              <w:rPr>
                <w:rFonts w:ascii="Calibri" w:hAnsi="Calibri" w:cs="Calibri"/>
                <w:b/>
                <w:sz w:val="24"/>
                <w:szCs w:val="24"/>
              </w:rPr>
              <w:t xml:space="preserve">: </w:t>
            </w:r>
            <w:r w:rsidR="007A2187">
              <w:rPr>
                <w:rFonts w:ascii="Calibri" w:hAnsi="Calibri" w:cs="Calibri"/>
                <w:sz w:val="24"/>
                <w:szCs w:val="24"/>
              </w:rPr>
              <w:t>VÚCxx_000_</w:t>
            </w:r>
            <w:r w:rsidR="00E72B58" w:rsidRPr="00E72B58">
              <w:rPr>
                <w:rFonts w:ascii="Calibri" w:hAnsi="Calibri" w:cs="Calibri"/>
                <w:sz w:val="24"/>
                <w:szCs w:val="24"/>
              </w:rPr>
              <w:t>000</w:t>
            </w:r>
            <w:r w:rsidR="00E72B58">
              <w:rPr>
                <w:rFonts w:ascii="Calibri" w:hAnsi="Calibri" w:cs="Calibri"/>
                <w:b/>
                <w:sz w:val="24"/>
                <w:szCs w:val="24"/>
              </w:rPr>
              <w:t xml:space="preserve">   </w:t>
            </w:r>
          </w:p>
        </w:tc>
      </w:tr>
      <w:tr w:rsidR="00F620FE" w14:paraId="4C2E1F50" w14:textId="77777777" w:rsidTr="00E72B58">
        <w:tc>
          <w:tcPr>
            <w:tcW w:w="6237" w:type="dxa"/>
          </w:tcPr>
          <w:p w14:paraId="2C802C3E" w14:textId="47B6BD32" w:rsidR="00F620FE" w:rsidRPr="003C3945" w:rsidRDefault="00F620FE" w:rsidP="006B59F4">
            <w:pPr>
              <w:tabs>
                <w:tab w:val="right" w:pos="4461"/>
              </w:tabs>
              <w:rPr>
                <w:rFonts w:ascii="Calibri" w:hAnsi="Calibri" w:cs="Calibri"/>
                <w:sz w:val="24"/>
                <w:szCs w:val="24"/>
              </w:rPr>
            </w:pPr>
            <w:r w:rsidRPr="003C3945">
              <w:rPr>
                <w:rFonts w:ascii="Calibri" w:hAnsi="Calibri" w:cs="Calibri"/>
                <w:b/>
                <w:sz w:val="24"/>
                <w:szCs w:val="24"/>
              </w:rPr>
              <w:t>Prijaté dňa:</w:t>
            </w:r>
            <w:r w:rsidRPr="003C3945">
              <w:rPr>
                <w:rFonts w:ascii="Calibri" w:hAnsi="Calibri" w:cs="Calibri"/>
                <w:sz w:val="24"/>
                <w:szCs w:val="24"/>
              </w:rPr>
              <w:t xml:space="preserve">       </w:t>
            </w:r>
            <w:r w:rsidR="006B59F4">
              <w:rPr>
                <w:rFonts w:ascii="Calibri" w:hAnsi="Calibri" w:cs="Calibri"/>
                <w:sz w:val="24"/>
                <w:szCs w:val="24"/>
              </w:rPr>
              <w:t xml:space="preserve">         </w:t>
            </w:r>
            <w:r w:rsidRPr="003C394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308053148"/>
                <w:placeholder>
                  <w:docPart w:val="DefaultPlaceholder_-1854013438"/>
                </w:placeholder>
                <w:date w:fullDate="2025-10-0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Content>
                <w:r w:rsidR="00974968">
                  <w:rPr>
                    <w:rFonts w:ascii="Calibri" w:hAnsi="Calibri" w:cs="Calibri"/>
                    <w:sz w:val="24"/>
                    <w:szCs w:val="24"/>
                  </w:rPr>
                  <w:t>1. 10. 2025</w:t>
                </w:r>
              </w:sdtContent>
            </w:sdt>
            <w:r w:rsidR="006B59F4">
              <w:rPr>
                <w:rFonts w:ascii="Calibri" w:hAnsi="Calibri" w:cs="Calibri"/>
                <w:sz w:val="24"/>
                <w:szCs w:val="24"/>
              </w:rPr>
              <w:t xml:space="preserve">  </w:t>
            </w:r>
          </w:p>
        </w:tc>
      </w:tr>
      <w:tr w:rsidR="00F620FE" w14:paraId="2279D46D" w14:textId="77777777" w:rsidTr="00E72B58">
        <w:tc>
          <w:tcPr>
            <w:tcW w:w="6237" w:type="dxa"/>
          </w:tcPr>
          <w:p w14:paraId="20742345" w14:textId="0641BCD2" w:rsidR="00F620FE" w:rsidRPr="003C3945" w:rsidRDefault="00F620FE" w:rsidP="00F620FE">
            <w:pPr>
              <w:rPr>
                <w:rFonts w:ascii="Calibri" w:hAnsi="Calibri" w:cs="Calibri"/>
                <w:sz w:val="24"/>
                <w:szCs w:val="24"/>
              </w:rPr>
            </w:pPr>
            <w:r w:rsidRPr="003C3945">
              <w:rPr>
                <w:rFonts w:ascii="Calibri" w:hAnsi="Calibri" w:cs="Calibri"/>
                <w:b/>
                <w:sz w:val="24"/>
                <w:szCs w:val="24"/>
              </w:rPr>
              <w:t>Registrované dňa:</w:t>
            </w:r>
            <w:r w:rsidR="006B59F4">
              <w:rPr>
                <w:rFonts w:ascii="Calibri" w:hAnsi="Calibri" w:cs="Calibri"/>
                <w:sz w:val="24"/>
                <w:szCs w:val="24"/>
              </w:rPr>
              <w:t xml:space="preserve">    </w:t>
            </w:r>
            <w:r w:rsidRPr="003C394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48967232"/>
                <w:placeholder>
                  <w:docPart w:val="DefaultPlaceholder_-1854013438"/>
                </w:placeholder>
                <w:date w:fullDate="2025-10-0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Content>
                <w:r w:rsidR="00974968">
                  <w:rPr>
                    <w:rFonts w:ascii="Calibri" w:hAnsi="Calibri" w:cs="Calibri"/>
                    <w:sz w:val="24"/>
                    <w:szCs w:val="24"/>
                  </w:rPr>
                  <w:t>1. 10. 2025</w:t>
                </w:r>
              </w:sdtContent>
            </w:sdt>
            <w:r w:rsidRPr="003C3945">
              <w:rPr>
                <w:rFonts w:ascii="Calibri" w:hAnsi="Calibri" w:cs="Calibri"/>
                <w:sz w:val="24"/>
                <w:szCs w:val="24"/>
              </w:rPr>
              <w:t xml:space="preserve">        </w:t>
            </w:r>
          </w:p>
        </w:tc>
      </w:tr>
    </w:tbl>
    <w:p w14:paraId="36D72294" w14:textId="77777777" w:rsidR="00DB1C09" w:rsidRPr="00490140" w:rsidRDefault="00DB1C09">
      <w:pPr>
        <w:rPr>
          <w:sz w:val="16"/>
          <w:szCs w:val="16"/>
        </w:rPr>
      </w:pPr>
    </w:p>
    <w:tbl>
      <w:tblPr>
        <w:tblStyle w:val="Mriekatabuky"/>
        <w:tblW w:w="10065" w:type="dxa"/>
        <w:tblInd w:w="-431" w:type="dxa"/>
        <w:tblLook w:val="04A0" w:firstRow="1" w:lastRow="0" w:firstColumn="1" w:lastColumn="0" w:noHBand="0" w:noVBand="1"/>
      </w:tblPr>
      <w:tblGrid>
        <w:gridCol w:w="6"/>
        <w:gridCol w:w="524"/>
        <w:gridCol w:w="2643"/>
        <w:gridCol w:w="2677"/>
        <w:gridCol w:w="4215"/>
      </w:tblGrid>
      <w:tr w:rsidR="00DB1C09" w14:paraId="6A728E69" w14:textId="77777777" w:rsidTr="003C3945">
        <w:tc>
          <w:tcPr>
            <w:tcW w:w="10065" w:type="dxa"/>
            <w:gridSpan w:val="5"/>
            <w:shd w:val="clear" w:color="auto" w:fill="BDD6EE" w:themeFill="accent1" w:themeFillTint="66"/>
          </w:tcPr>
          <w:p w14:paraId="76565E74" w14:textId="77777777" w:rsidR="00DB1C09" w:rsidRPr="0058061E" w:rsidRDefault="00DB1C09" w:rsidP="0058061E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58061E">
              <w:rPr>
                <w:rFonts w:ascii="Calibri" w:hAnsi="Calibri" w:cs="Calibri"/>
                <w:b/>
                <w:sz w:val="32"/>
                <w:szCs w:val="32"/>
              </w:rPr>
              <w:t>Žiadosť o finančné prostriedky z príspevku</w:t>
            </w:r>
          </w:p>
        </w:tc>
      </w:tr>
      <w:tr w:rsidR="00DB1C09" w14:paraId="4E5A131C" w14:textId="77777777" w:rsidTr="003C3945">
        <w:tc>
          <w:tcPr>
            <w:tcW w:w="10065" w:type="dxa"/>
            <w:gridSpan w:val="5"/>
            <w:shd w:val="clear" w:color="auto" w:fill="DEEAF6" w:themeFill="accent1" w:themeFillTint="33"/>
          </w:tcPr>
          <w:p w14:paraId="47CE3F2A" w14:textId="77777777" w:rsidR="00DB1C09" w:rsidRPr="00F620FE" w:rsidRDefault="007A21F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1. </w:t>
            </w:r>
            <w:r w:rsidR="00DB1C09" w:rsidRPr="00F620FE">
              <w:rPr>
                <w:rFonts w:ascii="Calibri" w:hAnsi="Calibri" w:cs="Calibri"/>
                <w:b/>
                <w:sz w:val="24"/>
                <w:szCs w:val="24"/>
              </w:rPr>
              <w:t>Základné údaje o užívateľovi</w:t>
            </w:r>
            <w:r w:rsidR="005518C3">
              <w:rPr>
                <w:rStyle w:val="Odkaznapoznmkupodiarou"/>
                <w:rFonts w:ascii="Calibri" w:hAnsi="Calibri" w:cs="Calibri"/>
                <w:b/>
                <w:sz w:val="24"/>
                <w:szCs w:val="24"/>
              </w:rPr>
              <w:footnoteReference w:id="2"/>
            </w:r>
          </w:p>
        </w:tc>
      </w:tr>
      <w:tr w:rsidR="00DB1C09" w14:paraId="71AFF9E4" w14:textId="77777777" w:rsidTr="00490140">
        <w:tc>
          <w:tcPr>
            <w:tcW w:w="3120" w:type="dxa"/>
            <w:gridSpan w:val="3"/>
          </w:tcPr>
          <w:p w14:paraId="709C05BE" w14:textId="77777777" w:rsidR="00DB1C09" w:rsidRPr="00ED54C1" w:rsidRDefault="00DB1C0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Meno/názov užívateľa</w:t>
            </w:r>
            <w:r w:rsidR="0058061E"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vAlign w:val="center"/>
          </w:tcPr>
          <w:p w14:paraId="2C952B6F" w14:textId="77777777" w:rsidR="00DB1C09" w:rsidRPr="00105875" w:rsidRDefault="00105875" w:rsidP="00C46524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05875">
              <w:rPr>
                <w:i/>
                <w:iCs/>
                <w:color w:val="0070C0"/>
                <w:sz w:val="24"/>
                <w:szCs w:val="24"/>
              </w:rPr>
              <w:t>Meno/názov poskytovateľa zdravotnej starostlivosti</w:t>
            </w:r>
          </w:p>
        </w:tc>
      </w:tr>
      <w:tr w:rsidR="00DB1C09" w14:paraId="471F3922" w14:textId="77777777" w:rsidTr="00490140">
        <w:tc>
          <w:tcPr>
            <w:tcW w:w="3120" w:type="dxa"/>
            <w:gridSpan w:val="3"/>
          </w:tcPr>
          <w:p w14:paraId="0712A55B" w14:textId="77777777" w:rsidR="00DB1C09" w:rsidRPr="00ED54C1" w:rsidRDefault="00DB1C0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Adresa</w:t>
            </w:r>
            <w:r w:rsidR="005135B9">
              <w:rPr>
                <w:rFonts w:ascii="Calibri" w:hAnsi="Calibri" w:cs="Calibri"/>
                <w:b/>
                <w:sz w:val="24"/>
                <w:szCs w:val="24"/>
              </w:rPr>
              <w:t>/sídlo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 xml:space="preserve"> užívateľa</w:t>
            </w:r>
            <w:r w:rsidR="0058061E"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vAlign w:val="center"/>
          </w:tcPr>
          <w:p w14:paraId="715E3B8B" w14:textId="77777777" w:rsidR="00DB1C09" w:rsidRPr="0058061E" w:rsidRDefault="00130298" w:rsidP="00C46524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 w:rsidR="00902457"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DB1C09" w14:paraId="62BB0D49" w14:textId="77777777" w:rsidTr="00490140">
        <w:tc>
          <w:tcPr>
            <w:tcW w:w="3120" w:type="dxa"/>
            <w:gridSpan w:val="3"/>
          </w:tcPr>
          <w:p w14:paraId="13DFAE16" w14:textId="77777777" w:rsidR="00DB1C09" w:rsidRPr="00ED54C1" w:rsidRDefault="00DB1C0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Právna forma:</w:t>
            </w:r>
          </w:p>
        </w:tc>
        <w:tc>
          <w:tcPr>
            <w:tcW w:w="6945" w:type="dxa"/>
            <w:gridSpan w:val="2"/>
            <w:vAlign w:val="center"/>
          </w:tcPr>
          <w:p w14:paraId="07264894" w14:textId="77777777" w:rsidR="00DB1C09" w:rsidRPr="0058061E" w:rsidRDefault="00DB1C09" w:rsidP="00C4652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B1C09" w14:paraId="1B3FC4C3" w14:textId="77777777" w:rsidTr="00490140">
        <w:tc>
          <w:tcPr>
            <w:tcW w:w="3120" w:type="dxa"/>
            <w:gridSpan w:val="3"/>
          </w:tcPr>
          <w:p w14:paraId="3CF99A36" w14:textId="77777777" w:rsidR="00DB1C09" w:rsidRPr="00ED54C1" w:rsidRDefault="00DB1C0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IČO:</w:t>
            </w:r>
          </w:p>
        </w:tc>
        <w:tc>
          <w:tcPr>
            <w:tcW w:w="6945" w:type="dxa"/>
            <w:gridSpan w:val="2"/>
            <w:vAlign w:val="center"/>
          </w:tcPr>
          <w:p w14:paraId="4E9DEAA6" w14:textId="77777777" w:rsidR="00DB1C09" w:rsidRPr="0058061E" w:rsidRDefault="00DB1C09" w:rsidP="00C4652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90140" w14:paraId="732FD7A3" w14:textId="77777777" w:rsidTr="00B724FD">
        <w:tc>
          <w:tcPr>
            <w:tcW w:w="3120" w:type="dxa"/>
            <w:gridSpan w:val="3"/>
          </w:tcPr>
          <w:p w14:paraId="786C3A3D" w14:textId="77777777" w:rsidR="00490140" w:rsidRPr="00ED54C1" w:rsidRDefault="0049014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DIČ:</w:t>
            </w:r>
          </w:p>
        </w:tc>
        <w:tc>
          <w:tcPr>
            <w:tcW w:w="6945" w:type="dxa"/>
            <w:gridSpan w:val="2"/>
            <w:vAlign w:val="center"/>
          </w:tcPr>
          <w:p w14:paraId="6B032859" w14:textId="77777777" w:rsidR="00490140" w:rsidRPr="0058061E" w:rsidRDefault="00490140" w:rsidP="00C4652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B1C09" w14:paraId="11BF1363" w14:textId="77777777" w:rsidTr="00490140">
        <w:tc>
          <w:tcPr>
            <w:tcW w:w="3120" w:type="dxa"/>
            <w:gridSpan w:val="3"/>
          </w:tcPr>
          <w:p w14:paraId="0D708B6B" w14:textId="77777777" w:rsidR="00DB1C09" w:rsidRPr="00ED54C1" w:rsidRDefault="0058061E" w:rsidP="00626CB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 DPH</w:t>
            </w:r>
            <w:r w:rsidR="00626CB1">
              <w:t>:</w:t>
            </w:r>
          </w:p>
        </w:tc>
        <w:tc>
          <w:tcPr>
            <w:tcW w:w="6945" w:type="dxa"/>
            <w:gridSpan w:val="2"/>
            <w:vAlign w:val="center"/>
          </w:tcPr>
          <w:p w14:paraId="31A13D72" w14:textId="77777777" w:rsidR="00DB1C09" w:rsidRPr="0014172C" w:rsidRDefault="00DB1C09" w:rsidP="0014172C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490140" w14:paraId="2D0E1FB1" w14:textId="77777777" w:rsidTr="00490140">
        <w:tc>
          <w:tcPr>
            <w:tcW w:w="3120" w:type="dxa"/>
            <w:gridSpan w:val="3"/>
            <w:vAlign w:val="center"/>
          </w:tcPr>
          <w:p w14:paraId="6A576FB0" w14:textId="77777777" w:rsidR="00490140" w:rsidRPr="0058061E" w:rsidRDefault="00490140" w:rsidP="00490140">
            <w:pPr>
              <w:rPr>
                <w:rFonts w:ascii="Calibri" w:hAnsi="Calibri" w:cs="Calibri"/>
                <w:sz w:val="24"/>
                <w:szCs w:val="24"/>
              </w:rPr>
            </w:pPr>
            <w:r w:rsidRPr="00694714">
              <w:rPr>
                <w:rFonts w:ascii="Calibri" w:hAnsi="Calibri" w:cs="Calibri"/>
                <w:b/>
                <w:sz w:val="24"/>
                <w:szCs w:val="24"/>
              </w:rPr>
              <w:t xml:space="preserve">Uplatnenie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si </w:t>
            </w:r>
            <w:r w:rsidRPr="00694714">
              <w:rPr>
                <w:rFonts w:ascii="Calibri" w:hAnsi="Calibri" w:cs="Calibri"/>
                <w:b/>
                <w:sz w:val="24"/>
                <w:szCs w:val="24"/>
              </w:rPr>
              <w:t>DPH koeficientom: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224683630"/>
            <w:placeholder>
              <w:docPart w:val="26D0DB997B1E4485B0EBACE4F32AA1E2"/>
            </w:placeholder>
            <w:showingPlcHdr/>
            <w:dropDownList>
              <w:listItem w:value="Vyberte položku."/>
              <w:listItem w:displayText="Áno " w:value="Áno "/>
              <w:listItem w:displayText="Nie " w:value="Nie "/>
              <w:listItem w:displayText="Netýka sa " w:value="Netýka sa "/>
            </w:dropDownList>
          </w:sdtPr>
          <w:sdtContent>
            <w:tc>
              <w:tcPr>
                <w:tcW w:w="6945" w:type="dxa"/>
                <w:gridSpan w:val="2"/>
                <w:vAlign w:val="center"/>
              </w:tcPr>
              <w:p w14:paraId="3764B204" w14:textId="77777777" w:rsidR="00490140" w:rsidRPr="0058061E" w:rsidRDefault="00490140" w:rsidP="00490140">
                <w:pPr>
                  <w:rPr>
                    <w:rFonts w:ascii="Calibri" w:hAnsi="Calibri" w:cs="Calibri"/>
                    <w:sz w:val="24"/>
                    <w:szCs w:val="24"/>
                  </w:rPr>
                </w:pPr>
                <w:r w:rsidRPr="00A11432">
                  <w:rPr>
                    <w:rStyle w:val="Zstupntext"/>
                    <w:sz w:val="24"/>
                    <w:szCs w:val="24"/>
                  </w:rPr>
                  <w:t>Vyberte položku.</w:t>
                </w:r>
              </w:p>
            </w:tc>
          </w:sdtContent>
        </w:sdt>
      </w:tr>
      <w:tr w:rsidR="0058061E" w14:paraId="50B16C8E" w14:textId="77777777" w:rsidTr="00490140">
        <w:tc>
          <w:tcPr>
            <w:tcW w:w="3120" w:type="dxa"/>
            <w:gridSpan w:val="3"/>
            <w:vAlign w:val="bottom"/>
          </w:tcPr>
          <w:p w14:paraId="11E293C8" w14:textId="77777777" w:rsidR="0058061E" w:rsidRPr="00ED54C1" w:rsidRDefault="00130298" w:rsidP="0058061E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Štatutárny orgán</w:t>
            </w:r>
            <w:r w:rsidR="0058061E"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vAlign w:val="center"/>
          </w:tcPr>
          <w:p w14:paraId="3C4C2843" w14:textId="77777777" w:rsidR="0058061E" w:rsidRPr="00130298" w:rsidRDefault="00130298" w:rsidP="00C46524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58061E" w14:paraId="688FD983" w14:textId="77777777" w:rsidTr="00490140">
        <w:tc>
          <w:tcPr>
            <w:tcW w:w="3120" w:type="dxa"/>
            <w:gridSpan w:val="3"/>
            <w:vAlign w:val="bottom"/>
          </w:tcPr>
          <w:p w14:paraId="419E51BD" w14:textId="77777777" w:rsidR="0058061E" w:rsidRPr="00ED54C1" w:rsidRDefault="0058061E" w:rsidP="0058061E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6945" w:type="dxa"/>
            <w:gridSpan w:val="2"/>
            <w:vAlign w:val="center"/>
          </w:tcPr>
          <w:p w14:paraId="71B28471" w14:textId="77777777" w:rsidR="0058061E" w:rsidRPr="0058061E" w:rsidRDefault="0058061E" w:rsidP="00C4652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8061E" w14:paraId="66A02366" w14:textId="77777777" w:rsidTr="00490140">
        <w:tc>
          <w:tcPr>
            <w:tcW w:w="3120" w:type="dxa"/>
            <w:gridSpan w:val="3"/>
            <w:vAlign w:val="bottom"/>
          </w:tcPr>
          <w:p w14:paraId="7198572B" w14:textId="77777777" w:rsidR="0058061E" w:rsidRPr="00ED54C1" w:rsidRDefault="0058061E" w:rsidP="0058061E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6945" w:type="dxa"/>
            <w:gridSpan w:val="2"/>
            <w:vAlign w:val="center"/>
          </w:tcPr>
          <w:p w14:paraId="7C5511FD" w14:textId="77777777" w:rsidR="0058061E" w:rsidRPr="0058061E" w:rsidRDefault="0058061E" w:rsidP="00C4652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0298" w14:paraId="5D6D224F" w14:textId="77777777" w:rsidTr="00490140">
        <w:tc>
          <w:tcPr>
            <w:tcW w:w="3120" w:type="dxa"/>
            <w:gridSpan w:val="3"/>
            <w:vAlign w:val="bottom"/>
          </w:tcPr>
          <w:p w14:paraId="287AF013" w14:textId="77777777" w:rsidR="00130298" w:rsidRPr="00ED54C1" w:rsidRDefault="00130298" w:rsidP="0058061E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Kontaktná osoba pre komunikáciu:</w:t>
            </w:r>
          </w:p>
        </w:tc>
        <w:tc>
          <w:tcPr>
            <w:tcW w:w="6945" w:type="dxa"/>
            <w:gridSpan w:val="2"/>
            <w:vAlign w:val="center"/>
          </w:tcPr>
          <w:p w14:paraId="0F58D196" w14:textId="77777777" w:rsidR="00130298" w:rsidRPr="0058061E" w:rsidRDefault="006C0085" w:rsidP="00C46524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6C0085" w14:paraId="03FF3652" w14:textId="77777777" w:rsidTr="00490140">
        <w:tc>
          <w:tcPr>
            <w:tcW w:w="3120" w:type="dxa"/>
            <w:gridSpan w:val="3"/>
          </w:tcPr>
          <w:p w14:paraId="3ECA2118" w14:textId="77777777" w:rsidR="006C0085" w:rsidRPr="00ED54C1" w:rsidRDefault="006C0085" w:rsidP="006C008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Adresa pre korešpondenciu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vAlign w:val="center"/>
          </w:tcPr>
          <w:p w14:paraId="6B645AE0" w14:textId="77777777" w:rsidR="006C0085" w:rsidRPr="0058061E" w:rsidRDefault="006C0085" w:rsidP="00C46524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 w:rsidR="00324224"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6C0085" w14:paraId="0EBA8D89" w14:textId="77777777" w:rsidTr="00490140">
        <w:tc>
          <w:tcPr>
            <w:tcW w:w="3120" w:type="dxa"/>
            <w:gridSpan w:val="3"/>
            <w:vAlign w:val="bottom"/>
          </w:tcPr>
          <w:p w14:paraId="70D38D7A" w14:textId="77777777" w:rsidR="006C0085" w:rsidRPr="00ED54C1" w:rsidRDefault="006C0085" w:rsidP="006C0085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6945" w:type="dxa"/>
            <w:gridSpan w:val="2"/>
            <w:vAlign w:val="center"/>
          </w:tcPr>
          <w:p w14:paraId="7EE7692B" w14:textId="77777777" w:rsidR="006C0085" w:rsidRPr="00130298" w:rsidRDefault="006C0085" w:rsidP="00C46524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6C0085" w14:paraId="6EDF9677" w14:textId="77777777" w:rsidTr="00490140">
        <w:tc>
          <w:tcPr>
            <w:tcW w:w="3120" w:type="dxa"/>
            <w:gridSpan w:val="3"/>
            <w:vAlign w:val="bottom"/>
          </w:tcPr>
          <w:p w14:paraId="25D47E70" w14:textId="77777777" w:rsidR="006C0085" w:rsidRPr="00ED54C1" w:rsidRDefault="006C0085" w:rsidP="006C0085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6945" w:type="dxa"/>
            <w:gridSpan w:val="2"/>
            <w:vAlign w:val="center"/>
          </w:tcPr>
          <w:p w14:paraId="640354F8" w14:textId="77777777" w:rsidR="006C0085" w:rsidRPr="00130298" w:rsidRDefault="006C0085" w:rsidP="00C46524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58061E" w14:paraId="608F629A" w14:textId="77777777" w:rsidTr="00490140">
        <w:tc>
          <w:tcPr>
            <w:tcW w:w="3120" w:type="dxa"/>
            <w:gridSpan w:val="3"/>
            <w:vAlign w:val="bottom"/>
          </w:tcPr>
          <w:p w14:paraId="129C5469" w14:textId="77777777" w:rsidR="0058061E" w:rsidRPr="00ED54C1" w:rsidRDefault="0058061E" w:rsidP="0058061E">
            <w:pPr>
              <w:rPr>
                <w:b/>
              </w:rPr>
            </w:pPr>
            <w:r w:rsidRPr="005D1E4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Región (NUTSII) (MRR)</w:t>
            </w:r>
          </w:p>
        </w:tc>
        <w:tc>
          <w:tcPr>
            <w:tcW w:w="6945" w:type="dxa"/>
            <w:gridSpan w:val="2"/>
            <w:vAlign w:val="center"/>
          </w:tcPr>
          <w:p w14:paraId="125EF951" w14:textId="77777777" w:rsidR="0058061E" w:rsidRDefault="0058061E" w:rsidP="00C4652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C7217" w14:paraId="76FE1C8C" w14:textId="77777777" w:rsidTr="00B927E0">
        <w:tc>
          <w:tcPr>
            <w:tcW w:w="3120" w:type="dxa"/>
            <w:gridSpan w:val="3"/>
            <w:shd w:val="clear" w:color="auto" w:fill="E7E6E6" w:themeFill="background2"/>
            <w:vAlign w:val="bottom"/>
          </w:tcPr>
          <w:p w14:paraId="77C6A767" w14:textId="77777777" w:rsidR="001C7217" w:rsidRPr="005D1E40" w:rsidRDefault="001C7217" w:rsidP="005D1E4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Kód </w:t>
            </w:r>
            <w:r w:rsidR="0014172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„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</w:t>
            </w:r>
            <w:r w:rsidR="0014172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“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r w:rsidR="004131E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užívateľa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shd w:val="clear" w:color="auto" w:fill="E7E6E6" w:themeFill="background2"/>
            <w:vAlign w:val="center"/>
          </w:tcPr>
          <w:p w14:paraId="1B11051E" w14:textId="5003A2CA" w:rsidR="001C7217" w:rsidRDefault="00C467F6" w:rsidP="00C46524">
            <w:pPr>
              <w:rPr>
                <w:rFonts w:ascii="Calibri" w:hAnsi="Calibri" w:cs="Calibri"/>
                <w:color w:val="000000"/>
              </w:rPr>
            </w:pPr>
            <w:r w:rsidRPr="001757AD">
              <w:rPr>
                <w:i/>
                <w:iCs/>
                <w:color w:val="0070C0"/>
                <w:sz w:val="24"/>
                <w:szCs w:val="24"/>
              </w:rPr>
              <w:t>12-miestny kód ambulancie</w:t>
            </w:r>
          </w:p>
        </w:tc>
      </w:tr>
      <w:tr w:rsidR="00E72B58" w14:paraId="24B82FFD" w14:textId="77777777" w:rsidTr="00324224">
        <w:tc>
          <w:tcPr>
            <w:tcW w:w="3120" w:type="dxa"/>
            <w:gridSpan w:val="3"/>
            <w:shd w:val="clear" w:color="auto" w:fill="E7E6E6" w:themeFill="background2"/>
            <w:vAlign w:val="center"/>
          </w:tcPr>
          <w:p w14:paraId="0D9A2019" w14:textId="77777777" w:rsidR="00E72B58" w:rsidRDefault="00E72B58" w:rsidP="00324224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N</w:t>
            </w:r>
            <w:r w:rsidR="0090245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ázov odbornej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ambulancie</w:t>
            </w:r>
            <w:r w:rsidR="0090245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shd w:val="clear" w:color="auto" w:fill="E7E6E6" w:themeFill="background2"/>
            <w:vAlign w:val="center"/>
          </w:tcPr>
          <w:p w14:paraId="6CCE0EA9" w14:textId="77777777" w:rsidR="00324224" w:rsidRDefault="00902457" w:rsidP="00902457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05875">
              <w:rPr>
                <w:i/>
                <w:iCs/>
                <w:color w:val="0070C0"/>
                <w:sz w:val="24"/>
                <w:szCs w:val="24"/>
              </w:rPr>
              <w:t xml:space="preserve">Meno/názov </w:t>
            </w:r>
            <w:r>
              <w:rPr>
                <w:i/>
                <w:iCs/>
                <w:color w:val="0070C0"/>
                <w:sz w:val="24"/>
                <w:szCs w:val="24"/>
              </w:rPr>
              <w:t>odbornej ambulancie</w:t>
            </w:r>
            <w:r w:rsidR="00324224">
              <w:rPr>
                <w:i/>
                <w:iCs/>
                <w:color w:val="0070C0"/>
                <w:sz w:val="24"/>
                <w:szCs w:val="24"/>
              </w:rPr>
              <w:t xml:space="preserve"> </w:t>
            </w:r>
          </w:p>
          <w:p w14:paraId="38155059" w14:textId="77777777" w:rsidR="00E72B58" w:rsidRPr="00324224" w:rsidRDefault="00324224" w:rsidP="0090245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(užívateľ skopíruje sivo vyfarbené riadky podľa počtu ambulancií v prípade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záujmu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podporenia viacerých odborných ambulancií; napr.: 1 poskytovateľ má záujem podporiť 10 ambulancií, tak si nakopíruje 10x</w:t>
            </w:r>
            <w:r w:rsidR="00B927E0">
              <w:rPr>
                <w:i/>
                <w:iCs/>
                <w:color w:val="0070C0"/>
                <w:sz w:val="20"/>
                <w:szCs w:val="20"/>
              </w:rPr>
              <w:t>3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 riadky, každá ambulancia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musí byť vpísaná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osobitne )</w:t>
            </w:r>
          </w:p>
        </w:tc>
      </w:tr>
      <w:tr w:rsidR="00E72B58" w14:paraId="2BC930AA" w14:textId="77777777" w:rsidTr="00324224">
        <w:tc>
          <w:tcPr>
            <w:tcW w:w="3120" w:type="dxa"/>
            <w:gridSpan w:val="3"/>
            <w:shd w:val="clear" w:color="auto" w:fill="E7E6E6" w:themeFill="background2"/>
            <w:vAlign w:val="bottom"/>
          </w:tcPr>
          <w:p w14:paraId="4915C597" w14:textId="27482E13" w:rsidR="00E72B58" w:rsidRDefault="00E72B58" w:rsidP="005D1E4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Adresa </w:t>
            </w:r>
            <w:r w:rsidR="0090245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ambulancie</w:t>
            </w:r>
            <w:r w:rsidR="006A669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– mie</w:t>
            </w:r>
            <w:r w:rsidR="00FE515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sto realizácie aktivít projektu:</w:t>
            </w:r>
          </w:p>
        </w:tc>
        <w:tc>
          <w:tcPr>
            <w:tcW w:w="6945" w:type="dxa"/>
            <w:gridSpan w:val="2"/>
            <w:shd w:val="clear" w:color="auto" w:fill="E7E6E6" w:themeFill="background2"/>
            <w:vAlign w:val="center"/>
          </w:tcPr>
          <w:p w14:paraId="634A1309" w14:textId="77777777" w:rsidR="00E72B58" w:rsidRDefault="00902457" w:rsidP="00C46524">
            <w:pPr>
              <w:rPr>
                <w:rFonts w:ascii="Calibri" w:hAnsi="Calibri" w:cs="Calibri"/>
                <w:color w:val="000000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>
              <w:rPr>
                <w:i/>
                <w:iCs/>
                <w:color w:val="0070C0"/>
                <w:sz w:val="24"/>
                <w:szCs w:val="24"/>
              </w:rPr>
              <w:t>/obec</w:t>
            </w:r>
            <w:r w:rsidR="006A6692">
              <w:rPr>
                <w:i/>
                <w:iCs/>
                <w:color w:val="0070C0"/>
                <w:sz w:val="24"/>
                <w:szCs w:val="24"/>
              </w:rPr>
              <w:t xml:space="preserve"> – miesto realizácie</w:t>
            </w:r>
          </w:p>
        </w:tc>
      </w:tr>
      <w:tr w:rsidR="00FE5157" w14:paraId="0BAE5594" w14:textId="77777777" w:rsidTr="00324224">
        <w:tc>
          <w:tcPr>
            <w:tcW w:w="3120" w:type="dxa"/>
            <w:gridSpan w:val="3"/>
            <w:shd w:val="clear" w:color="auto" w:fill="E7E6E6" w:themeFill="background2"/>
            <w:vAlign w:val="bottom"/>
          </w:tcPr>
          <w:p w14:paraId="39BF6E84" w14:textId="2E2B6048" w:rsidR="00FE5157" w:rsidRDefault="00FE5157" w:rsidP="005D1E4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Názov projektu:</w:t>
            </w:r>
          </w:p>
        </w:tc>
        <w:tc>
          <w:tcPr>
            <w:tcW w:w="6945" w:type="dxa"/>
            <w:gridSpan w:val="2"/>
            <w:shd w:val="clear" w:color="auto" w:fill="E7E6E6" w:themeFill="background2"/>
            <w:vAlign w:val="center"/>
          </w:tcPr>
          <w:p w14:paraId="7FFF9970" w14:textId="77777777" w:rsidR="00FE5157" w:rsidRPr="00130298" w:rsidRDefault="00FE5157" w:rsidP="00C46524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3C3945" w14:paraId="5EAF39F2" w14:textId="77777777" w:rsidTr="003C3945">
        <w:tc>
          <w:tcPr>
            <w:tcW w:w="10065" w:type="dxa"/>
            <w:gridSpan w:val="5"/>
            <w:vAlign w:val="bottom"/>
          </w:tcPr>
          <w:p w14:paraId="605CAEEA" w14:textId="77777777" w:rsidR="003C3945" w:rsidRPr="0058061E" w:rsidRDefault="003C3945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3945" w14:paraId="05A11DA1" w14:textId="77777777" w:rsidTr="003C3945">
        <w:tc>
          <w:tcPr>
            <w:tcW w:w="10065" w:type="dxa"/>
            <w:gridSpan w:val="5"/>
            <w:shd w:val="clear" w:color="auto" w:fill="DEEAF6" w:themeFill="accent1" w:themeFillTint="33"/>
            <w:vAlign w:val="bottom"/>
          </w:tcPr>
          <w:p w14:paraId="034EEB2F" w14:textId="6FC86141" w:rsidR="003C3945" w:rsidRPr="00056A6B" w:rsidRDefault="007A21FC" w:rsidP="0058061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2. </w:t>
            </w:r>
            <w:del w:id="0" w:author="Bagiová Tatiana" w:date="2026-01-29T16:32:00Z" w16du:dateUtc="2026-01-29T15:32:00Z">
              <w:r w:rsidR="003C3945" w:rsidRPr="00056A6B" w:rsidDel="002D377C">
                <w:rPr>
                  <w:rFonts w:ascii="Calibri" w:hAnsi="Calibri" w:cs="Calibri"/>
                  <w:b/>
                  <w:sz w:val="24"/>
                  <w:szCs w:val="24"/>
                </w:rPr>
                <w:delText xml:space="preserve">Forma </w:delText>
              </w:r>
            </w:del>
            <w:ins w:id="1" w:author="Bagiová Tatiana" w:date="2026-01-29T16:32:00Z" w16du:dateUtc="2026-01-29T15:32:00Z">
              <w:r w:rsidR="002D377C">
                <w:rPr>
                  <w:rFonts w:ascii="Calibri" w:hAnsi="Calibri" w:cs="Calibri"/>
                  <w:b/>
                  <w:sz w:val="24"/>
                  <w:szCs w:val="24"/>
                </w:rPr>
                <w:t xml:space="preserve">Bankové údaje </w:t>
              </w:r>
              <w:r w:rsidR="00592C77">
                <w:rPr>
                  <w:rFonts w:ascii="Calibri" w:hAnsi="Calibri" w:cs="Calibri"/>
                  <w:b/>
                  <w:sz w:val="24"/>
                  <w:szCs w:val="24"/>
                </w:rPr>
                <w:t xml:space="preserve">pre </w:t>
              </w:r>
            </w:ins>
            <w:r w:rsidR="003C3945" w:rsidRPr="00056A6B">
              <w:rPr>
                <w:rFonts w:ascii="Calibri" w:hAnsi="Calibri" w:cs="Calibri"/>
                <w:b/>
                <w:sz w:val="24"/>
                <w:szCs w:val="24"/>
              </w:rPr>
              <w:t>poskytnuti</w:t>
            </w:r>
            <w:ins w:id="2" w:author="Bagiová Tatiana" w:date="2026-01-29T16:32:00Z" w16du:dateUtc="2026-01-29T15:32:00Z">
              <w:r w:rsidR="00592C77">
                <w:rPr>
                  <w:rFonts w:ascii="Calibri" w:hAnsi="Calibri" w:cs="Calibri"/>
                  <w:b/>
                  <w:sz w:val="24"/>
                  <w:szCs w:val="24"/>
                </w:rPr>
                <w:t>e</w:t>
              </w:r>
            </w:ins>
            <w:del w:id="3" w:author="Bagiová Tatiana" w:date="2026-01-29T16:32:00Z" w16du:dateUtc="2026-01-29T15:32:00Z">
              <w:r w:rsidR="003C3945" w:rsidRPr="00056A6B" w:rsidDel="00592C77">
                <w:rPr>
                  <w:rFonts w:ascii="Calibri" w:hAnsi="Calibri" w:cs="Calibri"/>
                  <w:b/>
                  <w:sz w:val="24"/>
                  <w:szCs w:val="24"/>
                </w:rPr>
                <w:delText>a</w:delText>
              </w:r>
            </w:del>
            <w:r w:rsidR="003C3945" w:rsidRPr="00056A6B">
              <w:rPr>
                <w:rFonts w:ascii="Calibri" w:hAnsi="Calibri" w:cs="Calibri"/>
                <w:b/>
                <w:sz w:val="24"/>
                <w:szCs w:val="24"/>
              </w:rPr>
              <w:t xml:space="preserve"> pomo</w:t>
            </w:r>
            <w:r w:rsidR="003C3945" w:rsidRPr="00056A6B">
              <w:rPr>
                <w:rFonts w:ascii="Calibri" w:hAnsi="Calibri" w:cs="Calibri"/>
                <w:b/>
                <w:sz w:val="24"/>
                <w:szCs w:val="24"/>
                <w:shd w:val="clear" w:color="auto" w:fill="DEEAF6" w:themeFill="accent1" w:themeFillTint="33"/>
              </w:rPr>
              <w:t>ci</w:t>
            </w:r>
          </w:p>
        </w:tc>
      </w:tr>
      <w:tr w:rsidR="00F620FE" w14:paraId="4F5E63E1" w14:textId="77777777" w:rsidTr="00490140">
        <w:tc>
          <w:tcPr>
            <w:tcW w:w="3120" w:type="dxa"/>
            <w:gridSpan w:val="3"/>
            <w:vAlign w:val="bottom"/>
          </w:tcPr>
          <w:p w14:paraId="10FA5BC5" w14:textId="77777777" w:rsidR="00F620FE" w:rsidRPr="00ED54C1" w:rsidRDefault="00130298" w:rsidP="0058061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Bankové spojenie</w:t>
            </w:r>
            <w:r w:rsidR="003C3945"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</w:tcPr>
          <w:p w14:paraId="6F9F5A76" w14:textId="77777777" w:rsidR="00F620FE" w:rsidRPr="00056A6B" w:rsidRDefault="00F620FE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620FE" w14:paraId="59C88F8A" w14:textId="77777777" w:rsidTr="00490140">
        <w:tc>
          <w:tcPr>
            <w:tcW w:w="3120" w:type="dxa"/>
            <w:gridSpan w:val="3"/>
            <w:vAlign w:val="bottom"/>
          </w:tcPr>
          <w:p w14:paraId="732A8C79" w14:textId="77777777" w:rsidR="00F620FE" w:rsidRPr="00ED54C1" w:rsidRDefault="003C3945" w:rsidP="0058061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IBAN:</w:t>
            </w:r>
          </w:p>
        </w:tc>
        <w:tc>
          <w:tcPr>
            <w:tcW w:w="6945" w:type="dxa"/>
            <w:gridSpan w:val="2"/>
          </w:tcPr>
          <w:p w14:paraId="425BE0B6" w14:textId="77777777" w:rsidR="00F620FE" w:rsidRPr="00056A6B" w:rsidRDefault="00F620FE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620FE" w14:paraId="5BFF4DA2" w14:textId="77777777" w:rsidTr="00490140">
        <w:tc>
          <w:tcPr>
            <w:tcW w:w="3120" w:type="dxa"/>
            <w:gridSpan w:val="3"/>
            <w:vAlign w:val="bottom"/>
          </w:tcPr>
          <w:p w14:paraId="7E3790C6" w14:textId="77777777" w:rsidR="00F620FE" w:rsidRPr="00ED54C1" w:rsidRDefault="003C3945" w:rsidP="003C3945">
            <w:pPr>
              <w:ind w:left="-546" w:firstLine="546"/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BIC kód:</w:t>
            </w:r>
          </w:p>
        </w:tc>
        <w:tc>
          <w:tcPr>
            <w:tcW w:w="6945" w:type="dxa"/>
            <w:gridSpan w:val="2"/>
          </w:tcPr>
          <w:p w14:paraId="34B9EE7F" w14:textId="77777777" w:rsidR="00F620FE" w:rsidRPr="00056A6B" w:rsidRDefault="00F620FE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97157" w14:paraId="12D00794" w14:textId="77777777" w:rsidTr="00490140">
        <w:tc>
          <w:tcPr>
            <w:tcW w:w="3120" w:type="dxa"/>
            <w:gridSpan w:val="3"/>
            <w:vAlign w:val="bottom"/>
          </w:tcPr>
          <w:p w14:paraId="6C523556" w14:textId="77777777" w:rsidR="00D97157" w:rsidRPr="00ED54C1" w:rsidRDefault="00D97157" w:rsidP="003C3945">
            <w:pPr>
              <w:ind w:left="-546" w:firstLine="546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Systém financovania:</w:t>
            </w:r>
          </w:p>
        </w:tc>
        <w:tc>
          <w:tcPr>
            <w:tcW w:w="6945" w:type="dxa"/>
            <w:gridSpan w:val="2"/>
          </w:tcPr>
          <w:p w14:paraId="28D51D41" w14:textId="77777777" w:rsidR="00D97157" w:rsidRPr="00056A6B" w:rsidRDefault="00D97157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3945" w14:paraId="3A6E5841" w14:textId="77777777" w:rsidTr="006B59F4">
        <w:tc>
          <w:tcPr>
            <w:tcW w:w="10065" w:type="dxa"/>
            <w:gridSpan w:val="5"/>
            <w:vAlign w:val="bottom"/>
          </w:tcPr>
          <w:p w14:paraId="51BF7EBF" w14:textId="77777777" w:rsidR="003C3945" w:rsidRPr="00056A6B" w:rsidRDefault="003C3945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3945" w14:paraId="49362AE5" w14:textId="77777777" w:rsidTr="003C3945">
        <w:trPr>
          <w:gridBefore w:val="1"/>
          <w:wBefore w:w="6" w:type="dxa"/>
        </w:trPr>
        <w:tc>
          <w:tcPr>
            <w:tcW w:w="10059" w:type="dxa"/>
            <w:gridSpan w:val="4"/>
            <w:shd w:val="clear" w:color="auto" w:fill="DEEAF6" w:themeFill="accent1" w:themeFillTint="33"/>
          </w:tcPr>
          <w:p w14:paraId="363C7A8C" w14:textId="77777777" w:rsidR="003C3945" w:rsidRPr="00056A6B" w:rsidRDefault="007A21F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3. </w:t>
            </w:r>
            <w:r w:rsidR="003C3945" w:rsidRPr="00056A6B">
              <w:rPr>
                <w:rFonts w:ascii="Calibri" w:hAnsi="Calibri" w:cs="Calibri"/>
                <w:b/>
                <w:sz w:val="24"/>
                <w:szCs w:val="24"/>
              </w:rPr>
              <w:t>Časový harmonogram aktivít:</w:t>
            </w:r>
          </w:p>
        </w:tc>
      </w:tr>
      <w:tr w:rsidR="003C3945" w14:paraId="1A2B0880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3E186B75" w14:textId="77777777" w:rsidR="003C3945" w:rsidRPr="00B0373A" w:rsidRDefault="003C3945">
            <w:pPr>
              <w:rPr>
                <w:b/>
                <w:sz w:val="24"/>
                <w:szCs w:val="24"/>
              </w:rPr>
            </w:pPr>
            <w:r w:rsidRPr="00B0373A">
              <w:rPr>
                <w:b/>
                <w:sz w:val="24"/>
                <w:szCs w:val="24"/>
              </w:rPr>
              <w:t>Interval:</w:t>
            </w:r>
          </w:p>
        </w:tc>
        <w:tc>
          <w:tcPr>
            <w:tcW w:w="2693" w:type="dxa"/>
          </w:tcPr>
          <w:p w14:paraId="49DF404B" w14:textId="2A8A9DF5" w:rsidR="003C3945" w:rsidRPr="00B0373A" w:rsidRDefault="003C3945">
            <w:pPr>
              <w:rPr>
                <w:sz w:val="24"/>
                <w:szCs w:val="24"/>
              </w:rPr>
            </w:pPr>
            <w:r w:rsidRPr="00B0373A">
              <w:rPr>
                <w:sz w:val="24"/>
                <w:szCs w:val="24"/>
              </w:rPr>
              <w:t xml:space="preserve">Od          </w:t>
            </w:r>
            <w:sdt>
              <w:sdtPr>
                <w:rPr>
                  <w:b/>
                  <w:sz w:val="24"/>
                  <w:szCs w:val="24"/>
                </w:rPr>
                <w:id w:val="-572819279"/>
                <w:placeholder>
                  <w:docPart w:val="DefaultPlaceholder_-1854013438"/>
                </w:placeholder>
                <w:date w:fullDate="2026-01-0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Content>
                <w:del w:id="4" w:author="Bagiová Tatiana" w:date="2026-01-29T16:33:00Z" w16du:dateUtc="2026-01-29T15:33:00Z">
                  <w:r w:rsidRPr="00B0373A" w:rsidDel="00592C77">
                    <w:rPr>
                      <w:b/>
                      <w:sz w:val="24"/>
                      <w:szCs w:val="24"/>
                    </w:rPr>
                    <w:delText>1. 11. 2024</w:delText>
                  </w:r>
                </w:del>
                <w:ins w:id="5" w:author="Bagiová Tatiana" w:date="2026-01-29T16:33:00Z" w16du:dateUtc="2026-01-29T15:33:00Z">
                  <w:r w:rsidR="00592C77">
                    <w:rPr>
                      <w:b/>
                      <w:sz w:val="24"/>
                      <w:szCs w:val="24"/>
                    </w:rPr>
                    <w:t>1. 1. 2026</w:t>
                  </w:r>
                </w:ins>
              </w:sdtContent>
            </w:sdt>
          </w:p>
        </w:tc>
        <w:tc>
          <w:tcPr>
            <w:tcW w:w="4252" w:type="dxa"/>
          </w:tcPr>
          <w:p w14:paraId="14B26074" w14:textId="0D994BB4" w:rsidR="003C3945" w:rsidRPr="00B0373A" w:rsidRDefault="003C3945">
            <w:pPr>
              <w:rPr>
                <w:sz w:val="24"/>
                <w:szCs w:val="24"/>
              </w:rPr>
            </w:pPr>
            <w:r w:rsidRPr="00B0373A">
              <w:rPr>
                <w:sz w:val="24"/>
                <w:szCs w:val="24"/>
              </w:rPr>
              <w:t xml:space="preserve">Do          </w:t>
            </w:r>
            <w:sdt>
              <w:sdtPr>
                <w:rPr>
                  <w:b/>
                  <w:sz w:val="24"/>
                  <w:szCs w:val="24"/>
                </w:rPr>
                <w:id w:val="-2074350453"/>
                <w:placeholder>
                  <w:docPart w:val="DefaultPlaceholder_-1854013438"/>
                </w:placeholder>
                <w:date w:fullDate="2026-12-3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Content>
                <w:del w:id="6" w:author="Bagiová Tatiana" w:date="2026-01-29T16:33:00Z" w16du:dateUtc="2026-01-29T15:33:00Z">
                  <w:r w:rsidRPr="00B0373A" w:rsidDel="00592C77">
                    <w:rPr>
                      <w:b/>
                      <w:sz w:val="24"/>
                      <w:szCs w:val="24"/>
                    </w:rPr>
                    <w:delText>31. 1. 2025</w:delText>
                  </w:r>
                </w:del>
                <w:ins w:id="7" w:author="Bagiová Tatiana" w:date="2026-01-29T16:33:00Z" w16du:dateUtc="2026-01-29T15:33:00Z">
                  <w:r w:rsidR="00592C77">
                    <w:rPr>
                      <w:b/>
                      <w:sz w:val="24"/>
                      <w:szCs w:val="24"/>
                    </w:rPr>
                    <w:t>31. 12. 2026</w:t>
                  </w:r>
                </w:ins>
              </w:sdtContent>
            </w:sdt>
          </w:p>
        </w:tc>
      </w:tr>
      <w:tr w:rsidR="004A7B9E" w14:paraId="7D17485F" w14:textId="77777777" w:rsidTr="006B59F4">
        <w:trPr>
          <w:gridBefore w:val="1"/>
          <w:wBefore w:w="6" w:type="dxa"/>
        </w:trPr>
        <w:tc>
          <w:tcPr>
            <w:tcW w:w="10059" w:type="dxa"/>
            <w:gridSpan w:val="4"/>
          </w:tcPr>
          <w:p w14:paraId="7FF1DF7A" w14:textId="77777777" w:rsidR="004A7B9E" w:rsidRPr="00056A6B" w:rsidRDefault="004A7B9E">
            <w:pPr>
              <w:rPr>
                <w:sz w:val="24"/>
                <w:szCs w:val="24"/>
              </w:rPr>
            </w:pPr>
          </w:p>
        </w:tc>
      </w:tr>
      <w:tr w:rsidR="004A7B9E" w14:paraId="1F5047A0" w14:textId="77777777" w:rsidTr="00C53CD1">
        <w:trPr>
          <w:gridBefore w:val="1"/>
          <w:wBefore w:w="6" w:type="dxa"/>
        </w:trPr>
        <w:tc>
          <w:tcPr>
            <w:tcW w:w="10059" w:type="dxa"/>
            <w:gridSpan w:val="4"/>
            <w:shd w:val="clear" w:color="auto" w:fill="DEEAF6" w:themeFill="accent1" w:themeFillTint="33"/>
          </w:tcPr>
          <w:p w14:paraId="01406ADD" w14:textId="77777777" w:rsidR="004A7B9E" w:rsidRPr="00056A6B" w:rsidRDefault="007A21FC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4. </w:t>
            </w:r>
            <w:r w:rsidR="004A7B9E" w:rsidRPr="00056A6B">
              <w:rPr>
                <w:rFonts w:ascii="Calibri" w:hAnsi="Calibri" w:cs="Calibri"/>
                <w:b/>
                <w:sz w:val="24"/>
                <w:szCs w:val="24"/>
              </w:rPr>
              <w:t>Celkové oprávnené výdavky:</w:t>
            </w:r>
          </w:p>
        </w:tc>
      </w:tr>
      <w:tr w:rsidR="004A7B9E" w14:paraId="11EDCA46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65D88676" w14:textId="77777777" w:rsidR="004A7B9E" w:rsidRPr="00056A6B" w:rsidRDefault="004A7B9E" w:rsidP="004A7B9E">
            <w:pPr>
              <w:rPr>
                <w:b/>
                <w:sz w:val="24"/>
                <w:szCs w:val="24"/>
              </w:rPr>
            </w:pPr>
            <w:r w:rsidRPr="00056A6B">
              <w:rPr>
                <w:b/>
                <w:sz w:val="24"/>
                <w:szCs w:val="24"/>
              </w:rPr>
              <w:t>Žiadaná suma</w:t>
            </w:r>
          </w:p>
        </w:tc>
        <w:tc>
          <w:tcPr>
            <w:tcW w:w="2693" w:type="dxa"/>
            <w:vAlign w:val="center"/>
          </w:tcPr>
          <w:p w14:paraId="3EAB5132" w14:textId="77777777" w:rsidR="004A7B9E" w:rsidRPr="00056A6B" w:rsidRDefault="004A7B9E" w:rsidP="00ED54C1">
            <w:pPr>
              <w:jc w:val="right"/>
              <w:rPr>
                <w:sz w:val="24"/>
                <w:szCs w:val="24"/>
              </w:rPr>
            </w:pPr>
            <w:r w:rsidRPr="00056A6B">
              <w:rPr>
                <w:sz w:val="24"/>
                <w:szCs w:val="24"/>
              </w:rPr>
              <w:t>Celkové oprávnené výdavky:</w:t>
            </w:r>
          </w:p>
        </w:tc>
        <w:tc>
          <w:tcPr>
            <w:tcW w:w="4252" w:type="dxa"/>
            <w:vAlign w:val="center"/>
          </w:tcPr>
          <w:p w14:paraId="4D56B1BF" w14:textId="77777777" w:rsidR="004A7B9E" w:rsidRPr="00ED54C1" w:rsidRDefault="004A7B9E" w:rsidP="00626CB1">
            <w:pPr>
              <w:jc w:val="center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uviesť 100 % oprávnených výdavkov</w:t>
            </w:r>
          </w:p>
        </w:tc>
      </w:tr>
      <w:tr w:rsidR="004A7B9E" w14:paraId="2861E7FA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6A75A9C2" w14:textId="77777777" w:rsidR="004A7B9E" w:rsidRPr="00056A6B" w:rsidRDefault="004A7B9E" w:rsidP="004A7B9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EFE5882" w14:textId="77777777" w:rsidR="004A7B9E" w:rsidRPr="00056A6B" w:rsidRDefault="004A7B9E" w:rsidP="00ED54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6A6B">
              <w:rPr>
                <w:sz w:val="24"/>
                <w:szCs w:val="24"/>
              </w:rPr>
              <w:t>požadovaná výška fin. prostriedkov:</w:t>
            </w:r>
          </w:p>
        </w:tc>
        <w:tc>
          <w:tcPr>
            <w:tcW w:w="4252" w:type="dxa"/>
            <w:vAlign w:val="center"/>
          </w:tcPr>
          <w:p w14:paraId="3E9655AF" w14:textId="77777777" w:rsidR="004A7B9E" w:rsidRPr="00ED54C1" w:rsidRDefault="00D95F88" w:rsidP="00ED54C1">
            <w:pPr>
              <w:jc w:val="center"/>
              <w:rPr>
                <w:rFonts w:ascii="Calibri" w:hAnsi="Calibri" w:cs="Calibri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iCs/>
                <w:color w:val="0070C0"/>
                <w:sz w:val="24"/>
                <w:szCs w:val="24"/>
              </w:rPr>
              <w:t>uviesť 92</w:t>
            </w:r>
            <w:r w:rsidR="004A7B9E" w:rsidRPr="00ED54C1">
              <w:rPr>
                <w:rFonts w:ascii="Calibri" w:hAnsi="Calibri" w:cs="Calibri"/>
                <w:bCs/>
                <w:i/>
                <w:iCs/>
                <w:color w:val="0070C0"/>
                <w:sz w:val="24"/>
                <w:szCs w:val="24"/>
              </w:rPr>
              <w:t xml:space="preserve"> % z celkových oprávnených výdavkov</w:t>
            </w:r>
          </w:p>
        </w:tc>
      </w:tr>
      <w:tr w:rsidR="004A7B9E" w14:paraId="6797D7FB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4F0D2DA6" w14:textId="77777777" w:rsidR="004A7B9E" w:rsidRPr="00056A6B" w:rsidRDefault="004A7B9E" w:rsidP="004A7B9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79D0C40" w14:textId="77777777" w:rsidR="004A7B9E" w:rsidRPr="00056A6B" w:rsidRDefault="004A7B9E" w:rsidP="00ED54C1">
            <w:pPr>
              <w:jc w:val="right"/>
              <w:rPr>
                <w:sz w:val="24"/>
                <w:szCs w:val="24"/>
              </w:rPr>
            </w:pPr>
            <w:r w:rsidRPr="00056A6B">
              <w:rPr>
                <w:sz w:val="24"/>
                <w:szCs w:val="24"/>
              </w:rPr>
              <w:t>vlastné zdroje:</w:t>
            </w:r>
          </w:p>
        </w:tc>
        <w:tc>
          <w:tcPr>
            <w:tcW w:w="4252" w:type="dxa"/>
            <w:vAlign w:val="center"/>
          </w:tcPr>
          <w:p w14:paraId="6EEBD002" w14:textId="77777777" w:rsidR="004A7B9E" w:rsidRPr="00ED54C1" w:rsidRDefault="00D95F88" w:rsidP="00ED54C1">
            <w:pPr>
              <w:jc w:val="center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uviesť 8</w:t>
            </w:r>
            <w:r w:rsidR="004A7B9E" w:rsidRPr="00ED54C1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 xml:space="preserve"> % z celkových oprávnených výdavkov</w:t>
            </w:r>
          </w:p>
        </w:tc>
      </w:tr>
      <w:tr w:rsidR="00056A6B" w14:paraId="579A4CD4" w14:textId="77777777" w:rsidTr="00056A6B">
        <w:trPr>
          <w:gridBefore w:val="1"/>
          <w:wBefore w:w="6" w:type="dxa"/>
        </w:trPr>
        <w:tc>
          <w:tcPr>
            <w:tcW w:w="10059" w:type="dxa"/>
            <w:gridSpan w:val="4"/>
            <w:shd w:val="clear" w:color="auto" w:fill="DEEAF6" w:themeFill="accent1" w:themeFillTint="33"/>
          </w:tcPr>
          <w:p w14:paraId="4745B0BE" w14:textId="77777777" w:rsidR="00056A6B" w:rsidRPr="00056A6B" w:rsidRDefault="007A21FC" w:rsidP="00056A6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5. </w:t>
            </w:r>
            <w:r w:rsidR="00056A6B" w:rsidRPr="00056A6B">
              <w:rPr>
                <w:rFonts w:ascii="Calibri" w:hAnsi="Calibri" w:cs="Calibri"/>
                <w:b/>
                <w:sz w:val="24"/>
                <w:szCs w:val="24"/>
              </w:rPr>
              <w:t>Príspevok k realizácii oprávnených aktivít:</w:t>
            </w:r>
          </w:p>
        </w:tc>
      </w:tr>
      <w:tr w:rsidR="002A3D39" w14:paraId="3F39DCE3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558238C1" w14:textId="77777777" w:rsidR="002A3D39" w:rsidRPr="00056A6B" w:rsidRDefault="002A3D39" w:rsidP="00056A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Názov aktivity:</w:t>
            </w:r>
          </w:p>
        </w:tc>
        <w:tc>
          <w:tcPr>
            <w:tcW w:w="6945" w:type="dxa"/>
            <w:gridSpan w:val="2"/>
            <w:vAlign w:val="center"/>
          </w:tcPr>
          <w:p w14:paraId="7FC838D9" w14:textId="3E1ED8C4" w:rsidR="002A3D39" w:rsidRPr="00CA6146" w:rsidRDefault="00CA6146" w:rsidP="00CA6146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„</w:t>
            </w:r>
            <w:r w:rsidR="005D2BFC" w:rsidRPr="00CA6146">
              <w:rPr>
                <w:b/>
                <w:bCs/>
                <w:i/>
                <w:color w:val="000000"/>
                <w:sz w:val="24"/>
                <w:szCs w:val="24"/>
              </w:rPr>
              <w:t>Obnova a modernizácia materiálno-technického vybavenia pre poskytovanie zdravotnej starostlivosti vo všeobecných a špecializovaných ambulanciách</w:t>
            </w:r>
            <w:r w:rsidR="00D85960" w:rsidRPr="00CA6146">
              <w:rPr>
                <w:b/>
                <w:bCs/>
                <w:i/>
                <w:color w:val="000000"/>
                <w:sz w:val="24"/>
                <w:szCs w:val="24"/>
              </w:rPr>
              <w:t>.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t>“</w:t>
            </w:r>
          </w:p>
        </w:tc>
      </w:tr>
      <w:tr w:rsidR="00056A6B" w14:paraId="5F3563C3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29DBB447" w14:textId="77777777" w:rsidR="00056A6B" w:rsidRPr="00056A6B" w:rsidRDefault="00056A6B" w:rsidP="00056A6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56A6B">
              <w:rPr>
                <w:b/>
                <w:bCs/>
                <w:color w:val="000000"/>
                <w:sz w:val="24"/>
                <w:szCs w:val="24"/>
              </w:rPr>
              <w:t>Popis realizovanej aktivity</w:t>
            </w:r>
          </w:p>
        </w:tc>
        <w:tc>
          <w:tcPr>
            <w:tcW w:w="6945" w:type="dxa"/>
            <w:gridSpan w:val="2"/>
            <w:vAlign w:val="center"/>
          </w:tcPr>
          <w:p w14:paraId="6C9FCA07" w14:textId="77777777" w:rsidR="00ED54C1" w:rsidRPr="00B927E0" w:rsidRDefault="00056A6B" w:rsidP="00ED54C1">
            <w:pPr>
              <w:jc w:val="both"/>
              <w:rPr>
                <w:i/>
                <w:iCs/>
                <w:color w:val="0070C0"/>
                <w:sz w:val="20"/>
                <w:szCs w:val="20"/>
              </w:rPr>
            </w:pPr>
            <w:r w:rsidRPr="00B927E0">
              <w:rPr>
                <w:i/>
                <w:iCs/>
                <w:color w:val="0070C0"/>
                <w:sz w:val="20"/>
                <w:szCs w:val="20"/>
              </w:rPr>
              <w:t xml:space="preserve">Užívateľ uvedie, akým spôsobom použije finančné prostriedky z príspevku od prijímateľa </w:t>
            </w:r>
            <w:r w:rsidR="00B927E0">
              <w:rPr>
                <w:i/>
                <w:iCs/>
                <w:color w:val="0070C0"/>
                <w:sz w:val="20"/>
                <w:szCs w:val="20"/>
              </w:rPr>
              <w:t xml:space="preserve">nenávratného príspevku </w:t>
            </w:r>
            <w:r w:rsidRPr="00B927E0">
              <w:rPr>
                <w:i/>
                <w:iCs/>
                <w:color w:val="0070C0"/>
                <w:sz w:val="20"/>
                <w:szCs w:val="20"/>
              </w:rPr>
              <w:t>(</w:t>
            </w:r>
            <w:proofErr w:type="spellStart"/>
            <w:r w:rsidR="00B927E0">
              <w:rPr>
                <w:i/>
                <w:iCs/>
                <w:color w:val="0070C0"/>
                <w:sz w:val="20"/>
                <w:szCs w:val="20"/>
              </w:rPr>
              <w:t>t.j</w:t>
            </w:r>
            <w:proofErr w:type="spellEnd"/>
            <w:r w:rsidR="00B927E0">
              <w:rPr>
                <w:i/>
                <w:iCs/>
                <w:color w:val="0070C0"/>
                <w:sz w:val="20"/>
                <w:szCs w:val="20"/>
              </w:rPr>
              <w:t>. VÚ</w:t>
            </w:r>
            <w:r w:rsidRPr="00B927E0">
              <w:rPr>
                <w:i/>
                <w:iCs/>
                <w:color w:val="0070C0"/>
                <w:sz w:val="20"/>
                <w:szCs w:val="20"/>
              </w:rPr>
              <w:t xml:space="preserve">C). </w:t>
            </w:r>
          </w:p>
          <w:p w14:paraId="49165E43" w14:textId="77777777" w:rsidR="00ED54C1" w:rsidRPr="00B927E0" w:rsidRDefault="00056A6B" w:rsidP="00ED54C1">
            <w:pPr>
              <w:jc w:val="both"/>
              <w:rPr>
                <w:i/>
                <w:iCs/>
                <w:color w:val="0070C0"/>
                <w:sz w:val="20"/>
                <w:szCs w:val="20"/>
              </w:rPr>
            </w:pPr>
            <w:r w:rsidRPr="00B927E0">
              <w:rPr>
                <w:i/>
                <w:iCs/>
                <w:color w:val="0070C0"/>
                <w:sz w:val="20"/>
                <w:szCs w:val="20"/>
              </w:rPr>
              <w:t xml:space="preserve">Účel využitia </w:t>
            </w:r>
            <w:r w:rsidR="00ED54C1" w:rsidRPr="00B927E0">
              <w:rPr>
                <w:i/>
                <w:iCs/>
                <w:color w:val="0070C0"/>
                <w:sz w:val="20"/>
                <w:szCs w:val="20"/>
              </w:rPr>
              <w:t>obstaraného MTZ</w:t>
            </w:r>
            <w:r w:rsidRPr="00B927E0">
              <w:rPr>
                <w:i/>
                <w:iCs/>
                <w:color w:val="0070C0"/>
                <w:sz w:val="20"/>
                <w:szCs w:val="20"/>
              </w:rPr>
              <w:t xml:space="preserve">. </w:t>
            </w:r>
          </w:p>
          <w:p w14:paraId="7A2B0395" w14:textId="77777777" w:rsidR="00056A6B" w:rsidRPr="00056A6B" w:rsidRDefault="00ED54C1" w:rsidP="00ED54C1">
            <w:pPr>
              <w:jc w:val="both"/>
              <w:rPr>
                <w:i/>
                <w:iCs/>
                <w:color w:val="0070C0"/>
                <w:sz w:val="24"/>
                <w:szCs w:val="24"/>
              </w:rPr>
            </w:pPr>
            <w:r w:rsidRPr="00B927E0">
              <w:rPr>
                <w:i/>
                <w:iCs/>
                <w:color w:val="0070C0"/>
                <w:sz w:val="20"/>
                <w:szCs w:val="20"/>
              </w:rPr>
              <w:t>Uvedie, čo dosiahne obstaraním MTZ</w:t>
            </w:r>
            <w:r w:rsidR="00056A6B" w:rsidRPr="00B927E0">
              <w:rPr>
                <w:i/>
                <w:iCs/>
                <w:color w:val="0070C0"/>
                <w:sz w:val="20"/>
                <w:szCs w:val="20"/>
              </w:rPr>
              <w:t>.</w:t>
            </w:r>
            <w:r w:rsidR="00056A6B" w:rsidRPr="00056A6B">
              <w:rPr>
                <w:i/>
                <w:iCs/>
                <w:color w:val="0070C0"/>
                <w:sz w:val="24"/>
                <w:szCs w:val="24"/>
              </w:rPr>
              <w:t xml:space="preserve"> </w:t>
            </w:r>
          </w:p>
        </w:tc>
      </w:tr>
      <w:tr w:rsidR="00056A6B" w14:paraId="7092EB8F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1E411AC4" w14:textId="77777777" w:rsidR="00056A6B" w:rsidRPr="00056A6B" w:rsidRDefault="00056A6B" w:rsidP="00056A6B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056A6B">
              <w:rPr>
                <w:b/>
                <w:bCs/>
                <w:color w:val="000000"/>
                <w:sz w:val="24"/>
                <w:szCs w:val="24"/>
              </w:rPr>
              <w:t>Iné</w:t>
            </w:r>
          </w:p>
        </w:tc>
        <w:tc>
          <w:tcPr>
            <w:tcW w:w="6945" w:type="dxa"/>
            <w:gridSpan w:val="2"/>
            <w:vAlign w:val="center"/>
          </w:tcPr>
          <w:p w14:paraId="42AC8C66" w14:textId="77777777" w:rsidR="00056A6B" w:rsidRPr="00B927E0" w:rsidRDefault="00313C07" w:rsidP="00ED54C1">
            <w:pPr>
              <w:jc w:val="both"/>
              <w:rPr>
                <w:i/>
                <w:iCs/>
                <w:color w:val="0070C0"/>
                <w:sz w:val="20"/>
                <w:szCs w:val="20"/>
              </w:rPr>
            </w:pPr>
            <w:r w:rsidRPr="00B927E0">
              <w:rPr>
                <w:i/>
                <w:iCs/>
                <w:color w:val="0070C0"/>
                <w:sz w:val="20"/>
                <w:szCs w:val="20"/>
              </w:rPr>
              <w:t>A</w:t>
            </w:r>
            <w:r w:rsidR="00056A6B" w:rsidRPr="00B927E0">
              <w:rPr>
                <w:i/>
                <w:iCs/>
                <w:color w:val="0070C0"/>
                <w:sz w:val="20"/>
                <w:szCs w:val="20"/>
              </w:rPr>
              <w:t>ký cieľ bude dosiahnutý realizáciou tejto aktivity.</w:t>
            </w:r>
          </w:p>
        </w:tc>
      </w:tr>
      <w:tr w:rsidR="00056A6B" w14:paraId="425207E2" w14:textId="77777777" w:rsidTr="00937066">
        <w:trPr>
          <w:gridBefore w:val="1"/>
          <w:wBefore w:w="6" w:type="dxa"/>
        </w:trPr>
        <w:tc>
          <w:tcPr>
            <w:tcW w:w="10059" w:type="dxa"/>
            <w:gridSpan w:val="4"/>
          </w:tcPr>
          <w:p w14:paraId="4F63CA3B" w14:textId="77777777" w:rsidR="00056A6B" w:rsidRDefault="00056A6B" w:rsidP="004A7B9E">
            <w:pPr>
              <w:jc w:val="center"/>
              <w:rPr>
                <w:rFonts w:ascii="Calibri" w:hAnsi="Calibri" w:cs="Calibri"/>
                <w:i/>
                <w:iCs/>
                <w:color w:val="0070C0"/>
              </w:rPr>
            </w:pPr>
          </w:p>
        </w:tc>
      </w:tr>
      <w:tr w:rsidR="00056A6B" w14:paraId="45EB7D74" w14:textId="77777777" w:rsidTr="007A21FC">
        <w:trPr>
          <w:gridBefore w:val="1"/>
          <w:wBefore w:w="6" w:type="dxa"/>
        </w:trPr>
        <w:tc>
          <w:tcPr>
            <w:tcW w:w="10059" w:type="dxa"/>
            <w:gridSpan w:val="4"/>
            <w:shd w:val="clear" w:color="auto" w:fill="DEEAF6" w:themeFill="accent1" w:themeFillTint="33"/>
            <w:vAlign w:val="center"/>
          </w:tcPr>
          <w:p w14:paraId="600549C2" w14:textId="77777777" w:rsidR="00056A6B" w:rsidRPr="00ED54C1" w:rsidRDefault="007A21FC" w:rsidP="007A21FC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6. </w:t>
            </w:r>
            <w:r w:rsidR="00056A6B" w:rsidRPr="00ED54C1">
              <w:rPr>
                <w:rFonts w:ascii="Calibri" w:hAnsi="Calibri" w:cs="Calibri"/>
                <w:b/>
                <w:sz w:val="24"/>
                <w:szCs w:val="24"/>
              </w:rPr>
              <w:t>Príspevok k naplneniu merateľných ukazovateľov</w:t>
            </w:r>
          </w:p>
        </w:tc>
      </w:tr>
      <w:tr w:rsidR="00ED54C1" w14:paraId="6C5B7B1A" w14:textId="77777777" w:rsidTr="001757AD">
        <w:trPr>
          <w:gridBefore w:val="1"/>
          <w:wBefore w:w="6" w:type="dxa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7638AD25" w14:textId="77777777" w:rsidR="00ED54C1" w:rsidRPr="00ED54C1" w:rsidRDefault="00ED54C1" w:rsidP="00ED54C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54C1">
              <w:rPr>
                <w:b/>
                <w:bCs/>
                <w:color w:val="000000"/>
                <w:sz w:val="24"/>
                <w:szCs w:val="24"/>
              </w:rPr>
              <w:t xml:space="preserve">Názov merateľného ukazovateľa: </w:t>
            </w:r>
          </w:p>
        </w:tc>
        <w:tc>
          <w:tcPr>
            <w:tcW w:w="6945" w:type="dxa"/>
            <w:gridSpan w:val="2"/>
            <w:shd w:val="clear" w:color="auto" w:fill="F2F2F2" w:themeFill="background1" w:themeFillShade="F2"/>
            <w:vAlign w:val="center"/>
          </w:tcPr>
          <w:p w14:paraId="775754C2" w14:textId="77777777" w:rsidR="00ED54C1" w:rsidRPr="00F44054" w:rsidRDefault="00F44054" w:rsidP="00F44054">
            <w:pPr>
              <w:rPr>
                <w:i/>
                <w:color w:val="000000"/>
                <w:sz w:val="24"/>
                <w:szCs w:val="24"/>
                <w:highlight w:val="yellow"/>
              </w:rPr>
            </w:pPr>
            <w:r w:rsidRPr="00F44054">
              <w:rPr>
                <w:i/>
                <w:sz w:val="24"/>
                <w:szCs w:val="24"/>
              </w:rPr>
              <w:t>Kapacita nových alebo modernizovaných zariadení zdravotnej starostlivosti</w:t>
            </w:r>
          </w:p>
        </w:tc>
      </w:tr>
      <w:tr w:rsidR="00ED54C1" w14:paraId="0BAF1C25" w14:textId="77777777" w:rsidTr="001757AD">
        <w:trPr>
          <w:gridBefore w:val="1"/>
          <w:wBefore w:w="6" w:type="dxa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0C8E928E" w14:textId="77777777" w:rsidR="00ED54C1" w:rsidRPr="00ED54C1" w:rsidRDefault="00ED54C1" w:rsidP="00ED54C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54C1">
              <w:rPr>
                <w:b/>
                <w:bCs/>
                <w:color w:val="000000"/>
                <w:sz w:val="24"/>
                <w:szCs w:val="24"/>
              </w:rPr>
              <w:t>Plnenie merateľného ukazovateľa:</w:t>
            </w:r>
          </w:p>
        </w:tc>
        <w:tc>
          <w:tcPr>
            <w:tcW w:w="6945" w:type="dxa"/>
            <w:gridSpan w:val="2"/>
            <w:shd w:val="clear" w:color="auto" w:fill="F2F2F2" w:themeFill="background1" w:themeFillShade="F2"/>
            <w:vAlign w:val="center"/>
          </w:tcPr>
          <w:p w14:paraId="5498F9AC" w14:textId="4788AC83" w:rsidR="00ED54C1" w:rsidRPr="001500EC" w:rsidRDefault="00313C07" w:rsidP="00D85960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  <w:highlight w:val="yellow"/>
              </w:rPr>
            </w:pPr>
            <w:r w:rsidRPr="00EE3A67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U</w:t>
            </w:r>
            <w:r w:rsidR="00ED54C1" w:rsidRPr="00EE3A67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 xml:space="preserve">viesť hodnotu </w:t>
            </w:r>
            <w:r w:rsidR="00D85960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osoby/rok</w:t>
            </w:r>
          </w:p>
        </w:tc>
      </w:tr>
      <w:tr w:rsidR="00F44054" w14:paraId="7CCB00AB" w14:textId="77777777" w:rsidTr="001757AD">
        <w:trPr>
          <w:gridBefore w:val="1"/>
          <w:wBefore w:w="6" w:type="dxa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57D7770E" w14:textId="77777777" w:rsidR="00F44054" w:rsidRPr="00ED54C1" w:rsidRDefault="00F44054" w:rsidP="00F4405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54C1">
              <w:rPr>
                <w:b/>
                <w:bCs/>
                <w:color w:val="000000"/>
                <w:sz w:val="24"/>
                <w:szCs w:val="24"/>
              </w:rPr>
              <w:t xml:space="preserve">Názov merateľného ukazovateľa: </w:t>
            </w:r>
          </w:p>
        </w:tc>
        <w:tc>
          <w:tcPr>
            <w:tcW w:w="6945" w:type="dxa"/>
            <w:gridSpan w:val="2"/>
            <w:shd w:val="clear" w:color="auto" w:fill="F2F2F2" w:themeFill="background1" w:themeFillShade="F2"/>
            <w:vAlign w:val="center"/>
          </w:tcPr>
          <w:p w14:paraId="7FFF3617" w14:textId="77777777" w:rsidR="00F44054" w:rsidRPr="00F44054" w:rsidRDefault="00F44054" w:rsidP="00F44054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  <w:highlight w:val="yellow"/>
              </w:rPr>
            </w:pPr>
            <w:r w:rsidRPr="00F44054">
              <w:rPr>
                <w:i/>
                <w:sz w:val="24"/>
                <w:szCs w:val="24"/>
              </w:rPr>
              <w:t>Používatelia nových alebo modernizovaných zariadení zdravotnej starostlivosti za rok</w:t>
            </w:r>
          </w:p>
        </w:tc>
      </w:tr>
      <w:tr w:rsidR="00F44054" w14:paraId="7808252A" w14:textId="77777777" w:rsidTr="001757AD">
        <w:trPr>
          <w:gridBefore w:val="1"/>
          <w:wBefore w:w="6" w:type="dxa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12E5AB1E" w14:textId="77777777" w:rsidR="00F44054" w:rsidRPr="00ED54C1" w:rsidRDefault="00F44054" w:rsidP="00F4405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54C1">
              <w:rPr>
                <w:b/>
                <w:bCs/>
                <w:color w:val="000000"/>
                <w:sz w:val="24"/>
                <w:szCs w:val="24"/>
              </w:rPr>
              <w:t>Plnenie merateľného ukazovateľa:</w:t>
            </w:r>
          </w:p>
        </w:tc>
        <w:tc>
          <w:tcPr>
            <w:tcW w:w="6945" w:type="dxa"/>
            <w:gridSpan w:val="2"/>
            <w:shd w:val="clear" w:color="auto" w:fill="F2F2F2" w:themeFill="background1" w:themeFillShade="F2"/>
            <w:vAlign w:val="center"/>
          </w:tcPr>
          <w:p w14:paraId="0FE24F48" w14:textId="67286454" w:rsidR="00F44054" w:rsidRPr="001500EC" w:rsidRDefault="00F44054" w:rsidP="00D85960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  <w:highlight w:val="yellow"/>
              </w:rPr>
            </w:pPr>
            <w:r w:rsidRPr="00EE3A67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 xml:space="preserve">Uviesť hodnotu </w:t>
            </w:r>
            <w:r w:rsidR="00D85960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používatelia/rok</w:t>
            </w:r>
          </w:p>
        </w:tc>
      </w:tr>
      <w:tr w:rsidR="00ED54C1" w14:paraId="4A4ABF21" w14:textId="77777777" w:rsidTr="00937066">
        <w:trPr>
          <w:gridBefore w:val="1"/>
          <w:wBefore w:w="6" w:type="dxa"/>
        </w:trPr>
        <w:tc>
          <w:tcPr>
            <w:tcW w:w="10059" w:type="dxa"/>
            <w:gridSpan w:val="4"/>
          </w:tcPr>
          <w:p w14:paraId="6B86BC4F" w14:textId="77777777" w:rsidR="00ED54C1" w:rsidRDefault="00ED54C1" w:rsidP="004A7B9E">
            <w:pPr>
              <w:jc w:val="center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641"/>
              <w:gridCol w:w="3188"/>
              <w:gridCol w:w="1364"/>
              <w:gridCol w:w="1496"/>
              <w:gridCol w:w="3119"/>
            </w:tblGrid>
            <w:tr w:rsidR="002858C4" w14:paraId="4941AFB0" w14:textId="77777777" w:rsidTr="0026468A">
              <w:tc>
                <w:tcPr>
                  <w:tcW w:w="9808" w:type="dxa"/>
                  <w:gridSpan w:val="5"/>
                  <w:shd w:val="clear" w:color="auto" w:fill="DEEAF6" w:themeFill="accent1" w:themeFillTint="33"/>
                </w:tcPr>
                <w:p w14:paraId="2AF30CE0" w14:textId="77777777" w:rsidR="002858C4" w:rsidRPr="007A21FC" w:rsidRDefault="002858C4" w:rsidP="007A21FC">
                  <w:pPr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7. Rozpočet projektu</w:t>
                  </w:r>
                </w:p>
              </w:tc>
            </w:tr>
            <w:tr w:rsidR="007A21FC" w14:paraId="2487CC66" w14:textId="77777777" w:rsidTr="00EB4A7F">
              <w:tc>
                <w:tcPr>
                  <w:tcW w:w="641" w:type="dxa"/>
                  <w:shd w:val="clear" w:color="auto" w:fill="DEEAF6" w:themeFill="accent1" w:themeFillTint="33"/>
                  <w:vAlign w:val="center"/>
                </w:tcPr>
                <w:p w14:paraId="77FDC342" w14:textId="77777777" w:rsidR="007A21FC" w:rsidRPr="007A21FC" w:rsidRDefault="007A21FC" w:rsidP="00EB4A7F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P. č.</w:t>
                  </w:r>
                </w:p>
              </w:tc>
              <w:tc>
                <w:tcPr>
                  <w:tcW w:w="3188" w:type="dxa"/>
                  <w:shd w:val="clear" w:color="auto" w:fill="DEEAF6" w:themeFill="accent1" w:themeFillTint="33"/>
                  <w:vAlign w:val="center"/>
                </w:tcPr>
                <w:p w14:paraId="5D38B063" w14:textId="77777777" w:rsidR="007A21FC" w:rsidRPr="007A21FC" w:rsidRDefault="007A21FC" w:rsidP="00EB4A7F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Názov výdavku</w:t>
                  </w:r>
                </w:p>
              </w:tc>
              <w:tc>
                <w:tcPr>
                  <w:tcW w:w="1364" w:type="dxa"/>
                  <w:shd w:val="clear" w:color="auto" w:fill="DEEAF6" w:themeFill="accent1" w:themeFillTint="33"/>
                  <w:vAlign w:val="center"/>
                </w:tcPr>
                <w:p w14:paraId="62D3B814" w14:textId="77777777" w:rsidR="007A21FC" w:rsidRPr="007A21FC" w:rsidRDefault="007A21FC" w:rsidP="00EB4A7F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Počet kusov</w:t>
                  </w:r>
                </w:p>
              </w:tc>
              <w:tc>
                <w:tcPr>
                  <w:tcW w:w="1496" w:type="dxa"/>
                  <w:shd w:val="clear" w:color="auto" w:fill="DEEAF6" w:themeFill="accent1" w:themeFillTint="33"/>
                  <w:vAlign w:val="center"/>
                </w:tcPr>
                <w:p w14:paraId="6F49C99B" w14:textId="77777777" w:rsidR="007A21FC" w:rsidRPr="007A21FC" w:rsidRDefault="002858C4" w:rsidP="00EB4A7F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 w:val="24"/>
                      <w:szCs w:val="24"/>
                    </w:rPr>
                    <w:t>Kód „P“ užívateľa:</w:t>
                  </w:r>
                </w:p>
              </w:tc>
              <w:tc>
                <w:tcPr>
                  <w:tcW w:w="3119" w:type="dxa"/>
                  <w:shd w:val="clear" w:color="auto" w:fill="DEEAF6" w:themeFill="accent1" w:themeFillTint="33"/>
                  <w:vAlign w:val="center"/>
                </w:tcPr>
                <w:p w14:paraId="7CC82030" w14:textId="77777777" w:rsidR="007A21FC" w:rsidRPr="007A21FC" w:rsidRDefault="00EB4A7F" w:rsidP="00EB4A7F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Poznámka</w:t>
                  </w:r>
                </w:p>
              </w:tc>
            </w:tr>
            <w:tr w:rsidR="007A21FC" w14:paraId="5259795B" w14:textId="77777777" w:rsidTr="002858C4">
              <w:tc>
                <w:tcPr>
                  <w:tcW w:w="641" w:type="dxa"/>
                  <w:vAlign w:val="center"/>
                </w:tcPr>
                <w:p w14:paraId="08B91B62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188" w:type="dxa"/>
                </w:tcPr>
                <w:p w14:paraId="405C262A" w14:textId="77777777" w:rsidR="007A21FC" w:rsidRDefault="00631FEE" w:rsidP="00631FEE">
                  <w:pP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  <w:t>Xxxxxxx</w:t>
                  </w:r>
                  <w:proofErr w:type="spellEnd"/>
                  <w: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  <w:t>xxxxxxx</w:t>
                  </w:r>
                  <w:proofErr w:type="spellEnd"/>
                </w:p>
              </w:tc>
              <w:tc>
                <w:tcPr>
                  <w:tcW w:w="1364" w:type="dxa"/>
                </w:tcPr>
                <w:p w14:paraId="2A30EF80" w14:textId="77777777" w:rsidR="007A21FC" w:rsidRDefault="00631FEE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496" w:type="dxa"/>
                </w:tcPr>
                <w:p w14:paraId="3260DDF6" w14:textId="77777777" w:rsidR="007A21FC" w:rsidRDefault="00631FEE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3119" w:type="dxa"/>
                </w:tcPr>
                <w:p w14:paraId="493005C0" w14:textId="77777777" w:rsidR="007A21FC" w:rsidRDefault="00631FEE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  <w:t>x</w:t>
                  </w:r>
                </w:p>
              </w:tc>
            </w:tr>
            <w:tr w:rsidR="007A21FC" w14:paraId="74F8890F" w14:textId="77777777" w:rsidTr="002858C4">
              <w:tc>
                <w:tcPr>
                  <w:tcW w:w="641" w:type="dxa"/>
                  <w:vAlign w:val="center"/>
                </w:tcPr>
                <w:p w14:paraId="4D917365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188" w:type="dxa"/>
                </w:tcPr>
                <w:p w14:paraId="6004D3A3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34380E46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65886925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3D36A8DA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A21FC" w14:paraId="0AFE7D83" w14:textId="77777777" w:rsidTr="002858C4">
              <w:tc>
                <w:tcPr>
                  <w:tcW w:w="641" w:type="dxa"/>
                  <w:vAlign w:val="center"/>
                </w:tcPr>
                <w:p w14:paraId="7DAF0ACB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188" w:type="dxa"/>
                </w:tcPr>
                <w:p w14:paraId="3F3E01CF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48D849FA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2C9AC540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488E0263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A21FC" w14:paraId="06FA25FD" w14:textId="77777777" w:rsidTr="002858C4">
              <w:tc>
                <w:tcPr>
                  <w:tcW w:w="641" w:type="dxa"/>
                  <w:vAlign w:val="center"/>
                </w:tcPr>
                <w:p w14:paraId="6021D37E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188" w:type="dxa"/>
                </w:tcPr>
                <w:p w14:paraId="0CBB7EDD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0FFEA1F4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3697D3ED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79A9ED1B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A21FC" w14:paraId="76EFD78B" w14:textId="77777777" w:rsidTr="002858C4">
              <w:tc>
                <w:tcPr>
                  <w:tcW w:w="641" w:type="dxa"/>
                  <w:vAlign w:val="center"/>
                </w:tcPr>
                <w:p w14:paraId="45901415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188" w:type="dxa"/>
                </w:tcPr>
                <w:p w14:paraId="435F33CF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36535F4C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377BAAF2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1E59D291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A21FC" w14:paraId="48B8EC03" w14:textId="77777777" w:rsidTr="002858C4">
              <w:tc>
                <w:tcPr>
                  <w:tcW w:w="641" w:type="dxa"/>
                  <w:vAlign w:val="center"/>
                </w:tcPr>
                <w:p w14:paraId="6A2CEBA6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88" w:type="dxa"/>
                </w:tcPr>
                <w:p w14:paraId="58593EC2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72C97130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3508410A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18B3E730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A21FC" w14:paraId="36C4F018" w14:textId="77777777" w:rsidTr="002858C4">
              <w:tc>
                <w:tcPr>
                  <w:tcW w:w="641" w:type="dxa"/>
                  <w:vAlign w:val="center"/>
                </w:tcPr>
                <w:p w14:paraId="7943052E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88" w:type="dxa"/>
                </w:tcPr>
                <w:p w14:paraId="1B2AAA9A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4EDF9735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72B8AE1C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31FC4A8E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2858C4" w14:paraId="6EA1A06A" w14:textId="77777777" w:rsidTr="00666DC8">
              <w:tc>
                <w:tcPr>
                  <w:tcW w:w="3829" w:type="dxa"/>
                  <w:gridSpan w:val="2"/>
                  <w:shd w:val="clear" w:color="auto" w:fill="DEEAF6" w:themeFill="accent1" w:themeFillTint="33"/>
                </w:tcPr>
                <w:p w14:paraId="3C3B9FA3" w14:textId="77777777" w:rsidR="002858C4" w:rsidRDefault="002858C4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 xml:space="preserve">Spolu </w:t>
                  </w:r>
                </w:p>
              </w:tc>
              <w:tc>
                <w:tcPr>
                  <w:tcW w:w="5979" w:type="dxa"/>
                  <w:gridSpan w:val="3"/>
                  <w:shd w:val="clear" w:color="auto" w:fill="DEEAF6" w:themeFill="accent1" w:themeFillTint="33"/>
                </w:tcPr>
                <w:p w14:paraId="5667FEAA" w14:textId="77777777" w:rsidR="002858C4" w:rsidRPr="007A21FC" w:rsidRDefault="005967B9" w:rsidP="004A7B9E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Xxx</w:t>
                  </w:r>
                  <w:proofErr w:type="spellEnd"/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xxx</w:t>
                  </w:r>
                  <w:r w:rsidR="002858C4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,</w:t>
                  </w: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xx</w:t>
                  </w:r>
                  <w:proofErr w:type="spellEnd"/>
                  <w:r w:rsidR="00E7059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 xml:space="preserve"> Eur</w:t>
                  </w:r>
                </w:p>
              </w:tc>
            </w:tr>
          </w:tbl>
          <w:p w14:paraId="4993E87C" w14:textId="77777777" w:rsidR="007A21FC" w:rsidRPr="00ED54C1" w:rsidRDefault="007A21FC" w:rsidP="00B04029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</w:p>
        </w:tc>
      </w:tr>
      <w:tr w:rsidR="00ED54C1" w14:paraId="18223C14" w14:textId="77777777" w:rsidTr="007A21FC">
        <w:trPr>
          <w:gridBefore w:val="1"/>
          <w:wBefore w:w="6" w:type="dxa"/>
        </w:trPr>
        <w:tc>
          <w:tcPr>
            <w:tcW w:w="10059" w:type="dxa"/>
            <w:gridSpan w:val="4"/>
            <w:shd w:val="clear" w:color="auto" w:fill="DEEAF6" w:themeFill="accent1" w:themeFillTint="33"/>
            <w:vAlign w:val="center"/>
          </w:tcPr>
          <w:p w14:paraId="309325E9" w14:textId="77777777" w:rsidR="00ED54C1" w:rsidRPr="00ED54C1" w:rsidRDefault="007A21FC" w:rsidP="007A21FC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8. </w:t>
            </w:r>
            <w:r w:rsidR="00313B47">
              <w:rPr>
                <w:rFonts w:ascii="Calibri" w:hAnsi="Calibri" w:cs="Calibri"/>
                <w:b/>
                <w:sz w:val="24"/>
                <w:szCs w:val="24"/>
              </w:rPr>
              <w:t>Zoznam</w:t>
            </w:r>
            <w:r w:rsidR="00ED54C1" w:rsidRPr="00864326">
              <w:rPr>
                <w:rFonts w:ascii="Calibri" w:hAnsi="Calibri" w:cs="Calibri"/>
                <w:b/>
                <w:sz w:val="24"/>
                <w:szCs w:val="24"/>
              </w:rPr>
              <w:t xml:space="preserve"> príloh</w:t>
            </w:r>
          </w:p>
        </w:tc>
      </w:tr>
      <w:tr w:rsidR="00B0373A" w14:paraId="1010B8F2" w14:textId="77777777" w:rsidTr="002D6659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74679C56" w14:textId="77777777" w:rsidR="00B0373A" w:rsidRPr="002D6659" w:rsidRDefault="00B0373A" w:rsidP="00B0373A">
            <w:pPr>
              <w:jc w:val="center"/>
              <w:rPr>
                <w:b/>
                <w:sz w:val="24"/>
                <w:szCs w:val="24"/>
              </w:rPr>
            </w:pPr>
            <w:r w:rsidRPr="002D6659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9605" w:type="dxa"/>
            <w:gridSpan w:val="3"/>
            <w:vAlign w:val="bottom"/>
          </w:tcPr>
          <w:p w14:paraId="45E57D9D" w14:textId="51AEE819" w:rsidR="00B0373A" w:rsidRPr="002D6659" w:rsidRDefault="005967B9" w:rsidP="00B0373A">
            <w:pPr>
              <w:rPr>
                <w:sz w:val="24"/>
                <w:szCs w:val="24"/>
              </w:rPr>
            </w:pPr>
            <w:r w:rsidRPr="00A5592A">
              <w:rPr>
                <w:color w:val="000000"/>
                <w:sz w:val="24"/>
                <w:szCs w:val="24"/>
              </w:rPr>
              <w:t>Splnomocnenie + Podpisový vzor</w:t>
            </w:r>
            <w:r>
              <w:rPr>
                <w:color w:val="000000"/>
                <w:sz w:val="24"/>
                <w:szCs w:val="24"/>
              </w:rPr>
              <w:t xml:space="preserve"> (predpísaný vzor)</w:t>
            </w:r>
            <w:ins w:id="8" w:author="Bagiová Tatiana" w:date="2026-01-30T10:44:00Z" w16du:dateUtc="2026-01-30T09:44:00Z">
              <w:r w:rsidR="00DB4A1F">
                <w:rPr>
                  <w:color w:val="000000"/>
                  <w:sz w:val="24"/>
                  <w:szCs w:val="24"/>
                </w:rPr>
                <w:t xml:space="preserve"> + </w:t>
              </w:r>
              <w:r w:rsidR="00DB4A1F" w:rsidRPr="003C7616">
                <w:rPr>
                  <w:color w:val="000000"/>
                  <w:sz w:val="24"/>
                  <w:szCs w:val="24"/>
                </w:rPr>
                <w:t xml:space="preserve">Údaje na vyžiadanie výpisu z registra trestov </w:t>
              </w:r>
            </w:ins>
            <w:ins w:id="9" w:author="Bagiová Tatiana" w:date="2026-01-30T10:48:00Z" w16du:dateUtc="2026-01-30T09:48:00Z">
              <w:r w:rsidR="007F2762" w:rsidRPr="003C7616">
                <w:rPr>
                  <w:color w:val="000000"/>
                  <w:sz w:val="24"/>
                  <w:szCs w:val="24"/>
                </w:rPr>
                <w:t>štatutára/splnomocnenej osoby</w:t>
              </w:r>
              <w:r w:rsidR="003C7616" w:rsidRPr="003C7616">
                <w:rPr>
                  <w:color w:val="000000"/>
                  <w:sz w:val="24"/>
                  <w:szCs w:val="24"/>
                </w:rPr>
                <w:t xml:space="preserve"> </w:t>
              </w:r>
            </w:ins>
            <w:del w:id="10" w:author="Bagiová Tatiana" w:date="2026-01-30T10:49:00Z" w16du:dateUtc="2026-01-30T09:49:00Z">
              <w:r w:rsidDel="003C7616">
                <w:rPr>
                  <w:color w:val="000000"/>
                  <w:sz w:val="24"/>
                  <w:szCs w:val="24"/>
                </w:rPr>
                <w:delText xml:space="preserve"> </w:delText>
              </w:r>
            </w:del>
            <w:r w:rsidR="00631FEE">
              <w:rPr>
                <w:color w:val="000000"/>
                <w:sz w:val="24"/>
                <w:szCs w:val="24"/>
              </w:rPr>
              <w:t xml:space="preserve">- </w:t>
            </w:r>
            <w:r w:rsidR="00631FEE" w:rsidRPr="00631FEE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ak relevantné</w:t>
            </w:r>
            <w:r w:rsidR="00631FEE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.</w:t>
            </w:r>
          </w:p>
        </w:tc>
      </w:tr>
      <w:tr w:rsidR="00B0373A" w14:paraId="3E795F3A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6C93C546" w14:textId="77777777" w:rsidR="00ED54C1" w:rsidRPr="00B0373A" w:rsidRDefault="004131EC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B0373A" w:rsidRPr="00B0373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605" w:type="dxa"/>
            <w:gridSpan w:val="3"/>
            <w:vAlign w:val="center"/>
          </w:tcPr>
          <w:p w14:paraId="7C03F275" w14:textId="09A9BA7E" w:rsidR="00ED54C1" w:rsidRPr="00B0373A" w:rsidRDefault="0004460E" w:rsidP="0004460E">
            <w:pPr>
              <w:jc w:val="both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 w:rsidRPr="0004460E">
              <w:rPr>
                <w:color w:val="000000"/>
                <w:sz w:val="24"/>
                <w:szCs w:val="24"/>
              </w:rPr>
              <w:t>Doklad z banky o zriadení</w:t>
            </w:r>
            <w:r w:rsidR="002D6659">
              <w:rPr>
                <w:color w:val="000000"/>
                <w:sz w:val="24"/>
                <w:szCs w:val="24"/>
              </w:rPr>
              <w:t>/vedení bankového účtu užívateľa</w:t>
            </w:r>
            <w:r w:rsidRPr="0004460E">
              <w:rPr>
                <w:color w:val="000000"/>
                <w:sz w:val="24"/>
                <w:szCs w:val="24"/>
              </w:rPr>
              <w:t>, na ktorý majú byť poukázané finančné prostriedky</w:t>
            </w:r>
            <w:r w:rsidR="002D6659">
              <w:rPr>
                <w:color w:val="000000"/>
                <w:sz w:val="24"/>
                <w:szCs w:val="24"/>
              </w:rPr>
              <w:t xml:space="preserve"> z príspevku</w:t>
            </w:r>
            <w:r w:rsidRPr="0004460E">
              <w:rPr>
                <w:color w:val="000000"/>
                <w:sz w:val="24"/>
                <w:szCs w:val="24"/>
              </w:rPr>
              <w:t xml:space="preserve"> a z ktorého </w:t>
            </w:r>
            <w:r>
              <w:rPr>
                <w:color w:val="000000"/>
                <w:sz w:val="24"/>
                <w:szCs w:val="24"/>
              </w:rPr>
              <w:t>budú hradené</w:t>
            </w:r>
            <w:r w:rsidRPr="0004460E">
              <w:rPr>
                <w:color w:val="000000"/>
                <w:sz w:val="24"/>
                <w:szCs w:val="24"/>
              </w:rPr>
              <w:t xml:space="preserve"> finančné </w:t>
            </w:r>
            <w:r w:rsidR="002D6659">
              <w:rPr>
                <w:color w:val="000000"/>
                <w:sz w:val="24"/>
                <w:szCs w:val="24"/>
              </w:rPr>
              <w:t>prostriedky z príspevku</w:t>
            </w:r>
            <w:r w:rsidRPr="0004460E">
              <w:rPr>
                <w:color w:val="000000"/>
                <w:sz w:val="24"/>
                <w:szCs w:val="24"/>
              </w:rPr>
              <w:t xml:space="preserve"> dodávateľom (zmluva o založení účtu, potvrdenie o vedení </w:t>
            </w:r>
            <w:r>
              <w:rPr>
                <w:color w:val="000000"/>
                <w:sz w:val="24"/>
                <w:szCs w:val="24"/>
              </w:rPr>
              <w:t>účtu</w:t>
            </w:r>
            <w:r w:rsidR="00CE68C1">
              <w:rPr>
                <w:color w:val="000000"/>
                <w:sz w:val="24"/>
                <w:szCs w:val="24"/>
              </w:rPr>
              <w:t xml:space="preserve"> – </w:t>
            </w:r>
            <w:r w:rsidR="00CE68C1" w:rsidRPr="00CE68C1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kópia dokladov</w:t>
            </w:r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 xml:space="preserve"> </w:t>
            </w:r>
          </w:p>
        </w:tc>
      </w:tr>
      <w:tr w:rsidR="00B0373A" w14:paraId="0C1DD64F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5146FD20" w14:textId="77777777" w:rsidR="00ED54C1" w:rsidRPr="00B0373A" w:rsidRDefault="004131EC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B0373A" w:rsidRPr="00B0373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605" w:type="dxa"/>
            <w:gridSpan w:val="3"/>
            <w:vAlign w:val="center"/>
          </w:tcPr>
          <w:p w14:paraId="2B699249" w14:textId="4F6432DD" w:rsidR="00ED54C1" w:rsidRPr="00B0373A" w:rsidRDefault="005967B9" w:rsidP="00A5592A">
            <w:pPr>
              <w:jc w:val="both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Potvrdenie o prevádzkovaní ambulancie na oprávnenom území</w:t>
            </w:r>
          </w:p>
        </w:tc>
      </w:tr>
      <w:tr w:rsidR="00B0373A" w14:paraId="0E3E66BF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6FB35BBB" w14:textId="77777777" w:rsidR="00ED54C1" w:rsidRPr="00B0373A" w:rsidRDefault="004131EC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B0373A" w:rsidRPr="00B0373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605" w:type="dxa"/>
            <w:gridSpan w:val="3"/>
            <w:vAlign w:val="center"/>
          </w:tcPr>
          <w:p w14:paraId="4ED2F644" w14:textId="52001FE0" w:rsidR="00ED54C1" w:rsidRPr="00B0373A" w:rsidRDefault="005967B9" w:rsidP="005967B9">
            <w:pPr>
              <w:jc w:val="both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 w:rsidRPr="005967B9">
              <w:rPr>
                <w:color w:val="000000"/>
                <w:sz w:val="24"/>
                <w:szCs w:val="24"/>
              </w:rPr>
              <w:t>Doklad o zápise užívateľa v registri partnerov verejného sektora</w:t>
            </w:r>
          </w:p>
        </w:tc>
      </w:tr>
      <w:tr w:rsidR="005967B9" w14:paraId="3E7B5973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0AF87146" w14:textId="77777777" w:rsidR="005967B9" w:rsidRDefault="005967B9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9605" w:type="dxa"/>
            <w:gridSpan w:val="3"/>
            <w:vAlign w:val="center"/>
          </w:tcPr>
          <w:p w14:paraId="781E53A2" w14:textId="69D3BB2D" w:rsidR="005967B9" w:rsidRPr="005967B9" w:rsidRDefault="005967B9" w:rsidP="00DC704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Čestné vyhlásenie </w:t>
            </w:r>
            <w:r w:rsidR="00DC7049">
              <w:rPr>
                <w:color w:val="000000"/>
                <w:sz w:val="24"/>
                <w:szCs w:val="24"/>
              </w:rPr>
              <w:t>užívateľa</w:t>
            </w:r>
            <w:ins w:id="11" w:author="Bagiová Tatiana" w:date="2026-01-30T10:33:00Z" w16du:dateUtc="2026-01-30T09:33:00Z">
              <w:r w:rsidR="007E34B4">
                <w:rPr>
                  <w:color w:val="000000"/>
                  <w:sz w:val="24"/>
                  <w:szCs w:val="24"/>
                </w:rPr>
                <w:t xml:space="preserve">, ktoré nie je súčasťou </w:t>
              </w:r>
              <w:r w:rsidR="003A0288">
                <w:rPr>
                  <w:color w:val="000000"/>
                  <w:sz w:val="24"/>
                  <w:szCs w:val="24"/>
                </w:rPr>
                <w:t>žiados</w:t>
              </w:r>
            </w:ins>
            <w:ins w:id="12" w:author="Bagiová Tatiana" w:date="2026-01-30T10:34:00Z" w16du:dateUtc="2026-01-30T09:34:00Z">
              <w:r w:rsidR="003A0288">
                <w:rPr>
                  <w:color w:val="000000"/>
                  <w:sz w:val="24"/>
                  <w:szCs w:val="24"/>
                </w:rPr>
                <w:t>ti</w:t>
              </w:r>
            </w:ins>
          </w:p>
        </w:tc>
      </w:tr>
      <w:tr w:rsidR="005967B9" w14:paraId="4F212A1D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1D236453" w14:textId="77777777" w:rsidR="005967B9" w:rsidRDefault="005967B9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9605" w:type="dxa"/>
            <w:gridSpan w:val="3"/>
            <w:vAlign w:val="center"/>
          </w:tcPr>
          <w:p w14:paraId="71CC8BEE" w14:textId="799EF07D" w:rsidR="005967B9" w:rsidRPr="005967B9" w:rsidRDefault="00B04029" w:rsidP="005967B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Podklady na preukázanie splnenia podmienok pre MSP</w:t>
            </w:r>
          </w:p>
        </w:tc>
      </w:tr>
      <w:tr w:rsidR="005967B9" w14:paraId="1B8E2708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46596FBB" w14:textId="77777777" w:rsidR="005967B9" w:rsidRDefault="005967B9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9605" w:type="dxa"/>
            <w:gridSpan w:val="3"/>
            <w:vAlign w:val="center"/>
          </w:tcPr>
          <w:p w14:paraId="70202090" w14:textId="4F3B3C24" w:rsidR="005967B9" w:rsidRDefault="00B04029" w:rsidP="000C7EF5">
            <w:pPr>
              <w:jc w:val="both"/>
              <w:rPr>
                <w:color w:val="000000"/>
                <w:sz w:val="24"/>
                <w:szCs w:val="24"/>
              </w:rPr>
            </w:pPr>
            <w:r w:rsidRPr="00B04029">
              <w:rPr>
                <w:color w:val="000000"/>
                <w:sz w:val="24"/>
                <w:szCs w:val="24"/>
              </w:rPr>
              <w:t xml:space="preserve">Vyhlásenie užívateľa o poskytnutej pomoci de </w:t>
            </w:r>
            <w:proofErr w:type="spellStart"/>
            <w:r w:rsidRPr="00B04029">
              <w:rPr>
                <w:color w:val="000000"/>
                <w:sz w:val="24"/>
                <w:szCs w:val="24"/>
              </w:rPr>
              <w:t>minimis</w:t>
            </w:r>
            <w:proofErr w:type="spellEnd"/>
            <w:r>
              <w:rPr>
                <w:i/>
                <w:iCs/>
                <w:color w:val="0070C0"/>
                <w:sz w:val="24"/>
                <w:szCs w:val="24"/>
              </w:rPr>
              <w:t xml:space="preserve"> </w:t>
            </w:r>
          </w:p>
        </w:tc>
      </w:tr>
      <w:tr w:rsidR="00AE5AC8" w14:paraId="0B87ACA0" w14:textId="77777777" w:rsidTr="00B0373A">
        <w:trPr>
          <w:gridBefore w:val="1"/>
          <w:wBefore w:w="6" w:type="dxa"/>
          <w:ins w:id="13" w:author="Bagiová Tatiana" w:date="2026-01-30T10:32:00Z" w16du:dateUtc="2026-01-30T09:32:00Z"/>
        </w:trPr>
        <w:tc>
          <w:tcPr>
            <w:tcW w:w="454" w:type="dxa"/>
            <w:vAlign w:val="center"/>
          </w:tcPr>
          <w:p w14:paraId="1E455D69" w14:textId="46ED155F" w:rsidR="00AE5AC8" w:rsidRDefault="00AE5AC8" w:rsidP="00B0373A">
            <w:pPr>
              <w:jc w:val="center"/>
              <w:rPr>
                <w:ins w:id="14" w:author="Bagiová Tatiana" w:date="2026-01-30T10:32:00Z" w16du:dateUtc="2026-01-30T09:32:00Z"/>
                <w:b/>
                <w:sz w:val="24"/>
                <w:szCs w:val="24"/>
              </w:rPr>
            </w:pPr>
            <w:ins w:id="15" w:author="Bagiová Tatiana" w:date="2026-01-30T10:32:00Z" w16du:dateUtc="2026-01-30T09:32:00Z">
              <w:r>
                <w:rPr>
                  <w:b/>
                  <w:sz w:val="24"/>
                  <w:szCs w:val="24"/>
                </w:rPr>
                <w:t>8.</w:t>
              </w:r>
            </w:ins>
          </w:p>
        </w:tc>
        <w:tc>
          <w:tcPr>
            <w:tcW w:w="9605" w:type="dxa"/>
            <w:gridSpan w:val="3"/>
            <w:vAlign w:val="center"/>
          </w:tcPr>
          <w:p w14:paraId="661D425C" w14:textId="3CFB6DA9" w:rsidR="00AE5AC8" w:rsidRPr="00B04029" w:rsidRDefault="00AE5AC8" w:rsidP="000C7EF5">
            <w:pPr>
              <w:jc w:val="both"/>
              <w:rPr>
                <w:ins w:id="16" w:author="Bagiová Tatiana" w:date="2026-01-30T10:32:00Z" w16du:dateUtc="2026-01-30T09:32:00Z"/>
                <w:color w:val="000000"/>
                <w:sz w:val="24"/>
                <w:szCs w:val="24"/>
              </w:rPr>
            </w:pPr>
            <w:ins w:id="17" w:author="Bagiová Tatiana" w:date="2026-01-30T10:32:00Z" w16du:dateUtc="2026-01-30T09:32:00Z">
              <w:r>
                <w:rPr>
                  <w:color w:val="000000"/>
                  <w:sz w:val="24"/>
                  <w:szCs w:val="24"/>
                </w:rPr>
                <w:t>Doklad o</w:t>
              </w:r>
              <w:r w:rsidR="00DB1520">
                <w:rPr>
                  <w:color w:val="000000"/>
                  <w:sz w:val="24"/>
                  <w:szCs w:val="24"/>
                </w:rPr>
                <w:t> </w:t>
              </w:r>
              <w:r>
                <w:rPr>
                  <w:color w:val="000000"/>
                  <w:sz w:val="24"/>
                  <w:szCs w:val="24"/>
                </w:rPr>
                <w:t>inventari</w:t>
              </w:r>
              <w:r w:rsidR="00DB1520">
                <w:rPr>
                  <w:color w:val="000000"/>
                  <w:sz w:val="24"/>
                  <w:szCs w:val="24"/>
                </w:rPr>
                <w:t>zácii (ak relevantné)</w:t>
              </w:r>
            </w:ins>
          </w:p>
        </w:tc>
      </w:tr>
      <w:tr w:rsidR="00B04029" w14:paraId="0E656793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377C14FB" w14:textId="4B798A16" w:rsidR="00B04029" w:rsidRDefault="00DB1520" w:rsidP="00B0373A">
            <w:pPr>
              <w:jc w:val="center"/>
              <w:rPr>
                <w:b/>
                <w:sz w:val="24"/>
                <w:szCs w:val="24"/>
              </w:rPr>
            </w:pPr>
            <w:ins w:id="18" w:author="Bagiová Tatiana" w:date="2026-01-30T10:32:00Z" w16du:dateUtc="2026-01-30T09:32:00Z">
              <w:r>
                <w:rPr>
                  <w:b/>
                  <w:sz w:val="24"/>
                  <w:szCs w:val="24"/>
                </w:rPr>
                <w:t>9</w:t>
              </w:r>
            </w:ins>
            <w:del w:id="19" w:author="Bagiová Tatiana" w:date="2026-01-30T10:32:00Z" w16du:dateUtc="2026-01-30T09:32:00Z">
              <w:r w:rsidR="00B04029" w:rsidDel="00DB1520">
                <w:rPr>
                  <w:b/>
                  <w:sz w:val="24"/>
                  <w:szCs w:val="24"/>
                </w:rPr>
                <w:delText>8</w:delText>
              </w:r>
            </w:del>
            <w:r w:rsidR="00B0402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605" w:type="dxa"/>
            <w:gridSpan w:val="3"/>
            <w:vAlign w:val="center"/>
          </w:tcPr>
          <w:p w14:paraId="2E3DA811" w14:textId="77777777" w:rsidR="00B04029" w:rsidRPr="005967B9" w:rsidRDefault="00B04029" w:rsidP="005967B9">
            <w:pPr>
              <w:jc w:val="both"/>
              <w:rPr>
                <w:i/>
                <w:iCs/>
                <w:color w:val="0070C0"/>
                <w:sz w:val="24"/>
                <w:szCs w:val="24"/>
              </w:rPr>
            </w:pPr>
            <w:r w:rsidRPr="005967B9">
              <w:rPr>
                <w:i/>
                <w:iCs/>
                <w:color w:val="0070C0"/>
                <w:sz w:val="24"/>
                <w:szCs w:val="24"/>
              </w:rPr>
              <w:t>Iné</w:t>
            </w:r>
            <w:r>
              <w:rPr>
                <w:i/>
                <w:iCs/>
                <w:color w:val="0070C0"/>
                <w:sz w:val="24"/>
                <w:szCs w:val="24"/>
              </w:rPr>
              <w:t>.</w:t>
            </w:r>
          </w:p>
        </w:tc>
      </w:tr>
    </w:tbl>
    <w:p w14:paraId="63432C3F" w14:textId="77777777" w:rsidR="005967B9" w:rsidRPr="000B529F" w:rsidRDefault="005967B9">
      <w:pPr>
        <w:rPr>
          <w:sz w:val="16"/>
          <w:szCs w:val="16"/>
        </w:rPr>
      </w:pPr>
    </w:p>
    <w:tbl>
      <w:tblPr>
        <w:tblStyle w:val="Mriekatabuky"/>
        <w:tblW w:w="10065" w:type="dxa"/>
        <w:tblInd w:w="-431" w:type="dxa"/>
        <w:tblLook w:val="04A0" w:firstRow="1" w:lastRow="0" w:firstColumn="1" w:lastColumn="0" w:noHBand="0" w:noVBand="1"/>
      </w:tblPr>
      <w:tblGrid>
        <w:gridCol w:w="10065"/>
      </w:tblGrid>
      <w:tr w:rsidR="00336038" w14:paraId="1DC4903E" w14:textId="77777777" w:rsidTr="00336038">
        <w:tc>
          <w:tcPr>
            <w:tcW w:w="10065" w:type="dxa"/>
            <w:shd w:val="clear" w:color="auto" w:fill="BDD6EE" w:themeFill="accent1" w:themeFillTint="66"/>
          </w:tcPr>
          <w:p w14:paraId="23054F6B" w14:textId="77777777" w:rsidR="00336038" w:rsidRDefault="005641C3" w:rsidP="00336038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Čestné vyhlásenie štatutárneho orgánu</w:t>
            </w:r>
          </w:p>
        </w:tc>
      </w:tr>
      <w:tr w:rsidR="00336038" w14:paraId="4392A997" w14:textId="77777777" w:rsidTr="00336038">
        <w:tc>
          <w:tcPr>
            <w:tcW w:w="10065" w:type="dxa"/>
          </w:tcPr>
          <w:p w14:paraId="18DE623C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</w:p>
          <w:p w14:paraId="266B44C1" w14:textId="77777777" w:rsidR="00250ED6" w:rsidRPr="00B408F9" w:rsidRDefault="00250ED6" w:rsidP="00B408F9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Č</w:t>
            </w:r>
            <w:r w:rsidRPr="00250ED6">
              <w:rPr>
                <w:rFonts w:cstheme="minorHAnsi"/>
                <w:b/>
                <w:bCs/>
                <w:sz w:val="24"/>
                <w:szCs w:val="24"/>
              </w:rPr>
              <w:t>estne vyhlasujem</w:t>
            </w:r>
            <w:r w:rsidRPr="00250ED6">
              <w:rPr>
                <w:rFonts w:cstheme="minorHAnsi"/>
                <w:b/>
                <w:iCs/>
                <w:sz w:val="24"/>
                <w:szCs w:val="24"/>
              </w:rPr>
              <w:t>, že</w:t>
            </w:r>
          </w:p>
          <w:p w14:paraId="7C397959" w14:textId="77777777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spĺňam všetky podmienky poskytnutia finančných prostriedkov z príspevku, vzťahujúce sa na užívateľa,</w:t>
            </w:r>
          </w:p>
          <w:p w14:paraId="43F15859" w14:textId="7632EA45" w:rsidR="002352C8" w:rsidRPr="00152835" w:rsidRDefault="00250ED6" w:rsidP="002352C8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účtovná závierka užívateľa je zverejnená v registri účtovných závierok ............................................(</w:t>
            </w:r>
            <w:r w:rsidRPr="00152835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 xml:space="preserve">uviesť </w:t>
            </w:r>
            <w:proofErr w:type="spellStart"/>
            <w:r w:rsidRPr="00152835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>link</w:t>
            </w:r>
            <w:proofErr w:type="spellEnd"/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  <w:p w14:paraId="1CD7227B" w14:textId="77777777" w:rsidR="00250ED6" w:rsidRPr="00152835" w:rsidRDefault="00250ED6" w:rsidP="002352C8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príloha </w:t>
            </w:r>
            <w:r w:rsidRPr="00152835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(</w:t>
            </w:r>
            <w:r w:rsidRPr="00152835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>číslo a názov prílohy</w:t>
            </w:r>
            <w:r w:rsidRPr="00152835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)</w:t>
            </w: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 je kópiou/</w:t>
            </w:r>
            <w:proofErr w:type="spellStart"/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skenom</w:t>
            </w:r>
            <w:proofErr w:type="spellEnd"/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 originálneho dokumentu a je zhodná s originálom, ktorý sa nachádza u užívateľa (</w:t>
            </w:r>
            <w:r w:rsidRPr="00152835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 xml:space="preserve">uviesť oznam všetkých príloh, ktoré sa predkladajú ako kópia alebo </w:t>
            </w:r>
            <w:proofErr w:type="spellStart"/>
            <w:r w:rsidRPr="00152835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>sken</w:t>
            </w:r>
            <w:proofErr w:type="spellEnd"/>
            <w:r w:rsidRPr="00152835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 xml:space="preserve"> originálneho dokumentu</w:t>
            </w: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), ak relevantné</w:t>
            </w:r>
            <w:r w:rsidR="002352C8" w:rsidRPr="0015283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4527B7D" w14:textId="77777777" w:rsidR="00D45F6B" w:rsidRPr="00152835" w:rsidRDefault="00D45F6B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dodržím pri implementácií projektu horizontálne princípy zamerané na odstraňovanie nezrovnalostí a presadzovanie rovnosti žien a mužov, ako aj na boj proti diskriminácií na základe pohlavia, rás alebo etnického pôvodu</w:t>
            </w:r>
            <w:r w:rsidR="00AB1295" w:rsidRPr="00152835">
              <w:rPr>
                <w:rFonts w:asciiTheme="minorHAnsi" w:hAnsiTheme="minorHAnsi" w:cstheme="minorHAnsi"/>
                <w:sz w:val="20"/>
                <w:szCs w:val="20"/>
              </w:rPr>
              <w:t>, náboženstva alebo viery, zdravotného postihnutia, veku alebo sexuálnej orientácie a zabezpečím prístupnosť v súlade s Chartou EÚ a dodržiavania povinností vyplývajúcich z Dohovoru OSN v zmysle Partnerskej dohody SR na roky 2021 – 2027,</w:t>
            </w:r>
          </w:p>
          <w:p w14:paraId="6B5823BA" w14:textId="77777777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mám dostatok finančných pr</w:t>
            </w:r>
            <w:r w:rsidR="00852E9C" w:rsidRPr="00152835">
              <w:rPr>
                <w:rFonts w:asciiTheme="minorHAnsi" w:hAnsiTheme="minorHAnsi" w:cstheme="minorHAnsi"/>
                <w:sz w:val="20"/>
                <w:szCs w:val="20"/>
              </w:rPr>
              <w:t>ostriedkov na spolufinancovanie</w:t>
            </w:r>
            <w:r w:rsidR="00772995"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2F5F950D" w14:textId="77777777" w:rsidR="00772995" w:rsidRPr="00152835" w:rsidRDefault="00250ED6" w:rsidP="004362D2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zabezpečím súlad so zásadou „nespôsobiť významnú škodu“. Ide hlavne o plnenie podmienok zeleného verejného obstarávania. Postup pre zabezpečenie plnenia zásady </w:t>
            </w:r>
            <w:r w:rsidR="00772995" w:rsidRPr="00152835">
              <w:rPr>
                <w:rFonts w:asciiTheme="minorHAnsi" w:hAnsiTheme="minorHAnsi" w:cstheme="minorHAnsi"/>
                <w:sz w:val="20"/>
                <w:szCs w:val="20"/>
              </w:rPr>
              <w:t>„nespôsobiť významnú škodu“,</w:t>
            </w:r>
          </w:p>
          <w:p w14:paraId="00E5DE95" w14:textId="51CC93FA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voči mne nie je vedený výkon rozhodnutia. Projekt nezahŕňa činnosti, ktoré boli súčasťou operácie, v prípade ktorej sa začalo alebo malo začať vymáhacie konanie v súlade s článkom </w:t>
            </w:r>
            <w:del w:id="20" w:author="Bagiová Tatiana" w:date="2026-01-29T16:29:00Z" w16du:dateUtc="2026-01-29T15:29:00Z">
              <w:r w:rsidRPr="00152835" w:rsidDel="00887165">
                <w:rPr>
                  <w:rFonts w:asciiTheme="minorHAnsi" w:hAnsiTheme="minorHAnsi" w:cstheme="minorHAnsi"/>
                  <w:sz w:val="20"/>
                  <w:szCs w:val="20"/>
                </w:rPr>
                <w:delText xml:space="preserve">71 </w:delText>
              </w:r>
            </w:del>
            <w:ins w:id="21" w:author="Bagiová Tatiana" w:date="2026-01-29T16:29:00Z" w16du:dateUtc="2026-01-29T15:29:00Z">
              <w:r w:rsidR="00887165">
                <w:rPr>
                  <w:rFonts w:asciiTheme="minorHAnsi" w:hAnsiTheme="minorHAnsi" w:cstheme="minorHAnsi"/>
                  <w:sz w:val="20"/>
                  <w:szCs w:val="20"/>
                </w:rPr>
                <w:t>65</w:t>
              </w:r>
            </w:ins>
            <w:ins w:id="22" w:author="Bagiová Tatiana" w:date="2026-01-29T16:30:00Z" w16du:dateUtc="2026-01-29T15:30:00Z">
              <w:r w:rsidR="00CF5FC8">
                <w:rPr>
                  <w:rFonts w:asciiTheme="minorHAnsi" w:hAnsiTheme="minorHAnsi" w:cstheme="minorHAnsi"/>
                  <w:sz w:val="20"/>
                  <w:szCs w:val="20"/>
                </w:rPr>
                <w:t xml:space="preserve"> a 66 </w:t>
              </w:r>
            </w:ins>
            <w:ins w:id="23" w:author="Bagiová Tatiana" w:date="2026-01-29T16:29:00Z" w16du:dateUtc="2026-01-29T15:29:00Z">
              <w:r w:rsidR="00887165" w:rsidRPr="00152835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</w:ins>
            <w:ins w:id="24" w:author="Bagiová Tatiana" w:date="2026-01-29T16:30:00Z" w16du:dateUtc="2026-01-29T15:30:00Z">
              <w:r w:rsidR="00785156">
                <w:rPr>
                  <w:rFonts w:asciiTheme="minorHAnsi" w:hAnsiTheme="minorHAnsi" w:cstheme="minorHAnsi"/>
                  <w:sz w:val="20"/>
                  <w:szCs w:val="20"/>
                </w:rPr>
                <w:t>nariadenia o</w:t>
              </w:r>
              <w:r w:rsidR="001F7D81">
                <w:rPr>
                  <w:rFonts w:asciiTheme="minorHAnsi" w:hAnsiTheme="minorHAnsi" w:cstheme="minorHAnsi"/>
                  <w:sz w:val="20"/>
                  <w:szCs w:val="20"/>
                </w:rPr>
                <w:t> </w:t>
              </w:r>
              <w:r w:rsidR="00785156">
                <w:rPr>
                  <w:rFonts w:asciiTheme="minorHAnsi" w:hAnsiTheme="minorHAnsi" w:cstheme="minorHAnsi"/>
                  <w:sz w:val="20"/>
                  <w:szCs w:val="20"/>
                </w:rPr>
                <w:t>všeo</w:t>
              </w:r>
              <w:r w:rsidR="001F7D81">
                <w:rPr>
                  <w:rFonts w:asciiTheme="minorHAnsi" w:hAnsiTheme="minorHAnsi" w:cstheme="minorHAnsi"/>
                  <w:sz w:val="20"/>
                  <w:szCs w:val="20"/>
                </w:rPr>
                <w:t>becných ustanoveniach,</w:t>
              </w:r>
            </w:ins>
            <w:del w:id="25" w:author="Bagiová Tatiana" w:date="2026-01-29T16:30:00Z" w16du:dateUtc="2026-01-29T15:30:00Z">
              <w:r w:rsidRPr="00152835" w:rsidDel="001F7D81">
                <w:rPr>
                  <w:rFonts w:asciiTheme="minorHAnsi" w:hAnsiTheme="minorHAnsi" w:cstheme="minorHAnsi"/>
                  <w:sz w:val="20"/>
                  <w:szCs w:val="20"/>
                </w:rPr>
                <w:delText>všeobecného nariadenia po premiestnení výrobnej činnosti mimo oblasti programu</w:delText>
              </w:r>
              <w:r w:rsidR="00772995" w:rsidRPr="00152835" w:rsidDel="001F7D81">
                <w:rPr>
                  <w:rFonts w:asciiTheme="minorHAnsi" w:hAnsiTheme="minorHAnsi" w:cstheme="minorHAnsi"/>
                  <w:sz w:val="20"/>
                  <w:szCs w:val="20"/>
                </w:rPr>
                <w:delText>,</w:delText>
              </w:r>
            </w:del>
          </w:p>
          <w:p w14:paraId="0D9898DA" w14:textId="77777777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nie som evidovaný v Systéme včasného odhaľovania rizika a vylúčenia (EDES) ako vylúčená osoba alebo vylúčený subjekt</w:t>
            </w:r>
            <w:r w:rsidR="00772995" w:rsidRPr="0015283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22CA8CE" w14:textId="21909D44" w:rsidR="00250ED6" w:rsidRPr="00250ED6" w:rsidRDefault="00531981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r w:rsidR="00250ED6" w:rsidRPr="00250ED6">
              <w:rPr>
                <w:rFonts w:asciiTheme="minorHAnsi" w:hAnsiTheme="minorHAnsi" w:cstheme="minorHAnsi"/>
                <w:sz w:val="20"/>
                <w:szCs w:val="20"/>
              </w:rPr>
              <w:t xml:space="preserve"> nenárokuje vrátenie pomoci na základe rozhodnutia Európskej komisie, ktorým bola pomoc označená za neoprávnenú a nezlučiteľnú s vnútorným trhom</w:t>
            </w:r>
            <w:r w:rsidR="0077299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654C25C" w14:textId="77777777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žiadosť o </w:t>
            </w:r>
            <w:proofErr w:type="spellStart"/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FPzP</w:t>
            </w:r>
            <w:proofErr w:type="spellEnd"/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 je v súlade </w:t>
            </w:r>
            <w:r w:rsidR="007E681E"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s oprávnenými aktivitami výzvy a v súlade že oprávnené aktivity budú realizované na oprávnenom území a </w:t>
            </w: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nesiem za svoje konanie plnú právnu zodpovednosť v súvislosti s porušením pravidiel týkajúcich sa štátnej pomoci aj v prípade, ak v rámci projektu dôjde k poskytnutiu tzv. nepriamej štátnej pomoci alebo k poskytnutiu inej formy výhody, ktorá na základe Zmluvy o fungovaní EÚ znamená porušenie pravidiel týkajúcich sa štátnej pomoci. Zároveň som si vedomý, že štátnou pomocou sa v tejto súvislosti rozumie každá pomoc v akejkoľvek forme, ktorú poskytuje na podnikanie alebo v súvislosti s ním poskytovateľ priamo alebo nepriamo z prostriedkov štátneho rozpočtu, zo svojho rozpočtu alebo z vlastných zdrojov podniku, pričom však nezáleží na právnej forme užívateľa a spôsobe jeho financovania</w:t>
            </w:r>
            <w:r w:rsidR="00772995" w:rsidRPr="0015283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CB12B9C" w14:textId="6BAF69B6" w:rsidR="00DA2A63" w:rsidRPr="00152835" w:rsidRDefault="00DA2A63" w:rsidP="004362D2">
            <w:pPr>
              <w:pStyle w:val="Odsekzoznamu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v zmysle podmienok stanovených Schémou štátnej pomoci </w:t>
            </w:r>
            <w:r w:rsidR="002F383F" w:rsidRPr="001757AD">
              <w:rPr>
                <w:rFonts w:asciiTheme="minorHAnsi" w:hAnsiTheme="minorHAnsi" w:cstheme="minorHAnsi"/>
                <w:sz w:val="20"/>
                <w:szCs w:val="20"/>
              </w:rPr>
              <w:t>SVHZ na podporu materiálno-technického vybavenia pre zariadenia ambulantnej zdravotnej starostlivosti</w:t>
            </w:r>
            <w:r w:rsidR="002F38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383F" w:rsidRPr="001757AD">
              <w:rPr>
                <w:rFonts w:asciiTheme="minorHAnsi" w:hAnsiTheme="minorHAnsi" w:cstheme="minorHAnsi"/>
                <w:sz w:val="20"/>
                <w:szCs w:val="20"/>
              </w:rPr>
              <w:t>DM SVHZ - 1/2025</w:t>
            </w:r>
            <w:r w:rsidR="002F383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2F383F">
              <w:rPr>
                <w:b/>
                <w:sz w:val="28"/>
                <w:szCs w:val="28"/>
              </w:rPr>
              <w:t xml:space="preserve">  </w:t>
            </w:r>
            <w:r w:rsidR="002F383F" w:rsidRPr="00152835" w:rsidDel="002F38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3E2DC5C" w14:textId="77777777" w:rsidR="004362D2" w:rsidRPr="00152835" w:rsidRDefault="004362D2" w:rsidP="004362D2">
            <w:pPr>
              <w:pStyle w:val="Odsekzoznamu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som neporušil zákaz nelegálnej práce a nelegálneho zamestnávania štátneho príslušníka tretej krajiny za obdobie 5 rokov predchádzajúcich podaniu žiadosti o </w:t>
            </w:r>
            <w:proofErr w:type="spellStart"/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FPzP</w:t>
            </w:r>
            <w:proofErr w:type="spellEnd"/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 - (zákon č. 82/2005 Z. z. o nelegálnej práci a nelegálno</w:t>
            </w:r>
            <w:r w:rsidR="00E77E44" w:rsidRPr="00152835">
              <w:rPr>
                <w:rFonts w:asciiTheme="minorHAnsi" w:hAnsiTheme="minorHAnsi" w:cstheme="minorHAnsi"/>
                <w:sz w:val="20"/>
                <w:szCs w:val="20"/>
              </w:rPr>
              <w:t>m zamestnávaní v platnom znení),</w:t>
            </w:r>
          </w:p>
          <w:p w14:paraId="512C8359" w14:textId="77777777" w:rsidR="00ED43FE" w:rsidRPr="00152835" w:rsidRDefault="00ED43FE" w:rsidP="004362D2">
            <w:pPr>
              <w:pStyle w:val="Odsekzoznamu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nežiadam finančné prostrie</w:t>
            </w:r>
            <w:r w:rsidR="00152835">
              <w:rPr>
                <w:rFonts w:asciiTheme="minorHAnsi" w:hAnsiTheme="minorHAnsi" w:cstheme="minorHAnsi"/>
                <w:sz w:val="20"/>
                <w:szCs w:val="20"/>
              </w:rPr>
              <w:t>dky na oprávnené výdavky, uvedené v projekte na ktoré boli v minulosti poskytnuté finančné prostriedky z verejných zdrojov v rámci projektu alebo iných....</w:t>
            </w:r>
          </w:p>
          <w:p w14:paraId="33B7C393" w14:textId="10B0C506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>ďalšie čestné vyhlásenie podľa textu zadefinovaného VÚC.</w:t>
            </w:r>
            <w:r w:rsidR="009A24D7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 xml:space="preserve"> (napríklad: čestné vyhlásenie o uplatnení si DPH koeficientom a podobne....)</w:t>
            </w:r>
          </w:p>
          <w:p w14:paraId="2BD6BADE" w14:textId="77777777" w:rsidR="00250ED6" w:rsidRDefault="00250ED6" w:rsidP="00250ED6">
            <w:pPr>
              <w:spacing w:after="12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7CB8FAB" w14:textId="77777777" w:rsidR="00B04029" w:rsidRPr="00250ED6" w:rsidRDefault="00B04029" w:rsidP="00250ED6">
            <w:pPr>
              <w:spacing w:after="12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75375BB" w14:textId="77777777" w:rsidR="00250ED6" w:rsidRPr="00250ED6" w:rsidRDefault="00250ED6" w:rsidP="00250ED6">
            <w:pPr>
              <w:spacing w:after="12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50ED6">
              <w:rPr>
                <w:rFonts w:cstheme="minorHAnsi"/>
                <w:b/>
                <w:bCs/>
                <w:sz w:val="20"/>
                <w:szCs w:val="20"/>
              </w:rPr>
              <w:lastRenderedPageBreak/>
              <w:t>Užívateľ si je vedomý právnych dôsledkov nepravdivého vyhlásenia o skutočnostiach uvedených v predchádzajúcich odsekoch, vrátane prípadných trestnoprávnych dôsledkov (§ 221 - Podvod, § 225 – Subvenčný podvod, § 261 – Poškodzovanie finančných záujmov Európskych spoločenstiev  Trestného zákona).</w:t>
            </w:r>
          </w:p>
          <w:p w14:paraId="27D83BE9" w14:textId="77777777" w:rsidR="00772995" w:rsidRDefault="00772995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D7F1D3B" w14:textId="77777777" w:rsidR="00336038" w:rsidRPr="00772995" w:rsidRDefault="00336038" w:rsidP="00C8771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72995">
              <w:rPr>
                <w:rFonts w:cstheme="minorHAnsi"/>
                <w:b/>
                <w:sz w:val="20"/>
                <w:szCs w:val="20"/>
              </w:rPr>
              <w:t xml:space="preserve">Všetky informácie obsiahnuté v </w:t>
            </w:r>
            <w:proofErr w:type="spellStart"/>
            <w:r w:rsidRPr="00772995">
              <w:rPr>
                <w:rFonts w:cstheme="minorHAnsi"/>
                <w:b/>
                <w:sz w:val="20"/>
                <w:szCs w:val="20"/>
              </w:rPr>
              <w:t>ŽoFPzP</w:t>
            </w:r>
            <w:proofErr w:type="spellEnd"/>
            <w:r w:rsidRPr="00772995">
              <w:rPr>
                <w:rFonts w:cstheme="minorHAnsi"/>
                <w:b/>
                <w:sz w:val="20"/>
                <w:szCs w:val="20"/>
              </w:rPr>
              <w:t xml:space="preserve"> a všetkých jej prílohách sú úplné, pravdivé a správne.</w:t>
            </w:r>
          </w:p>
          <w:p w14:paraId="00913422" w14:textId="77777777" w:rsidR="00336038" w:rsidRPr="00250ED6" w:rsidRDefault="00336038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D89ABB4" w14:textId="77777777" w:rsidR="00336038" w:rsidRDefault="00336038" w:rsidP="00C87710">
            <w:pPr>
              <w:jc w:val="both"/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>Súhlasím so správou, spracovaním a uchovávaním všetkých uved</w:t>
            </w:r>
            <w:r w:rsidR="004B1861" w:rsidRPr="00250ED6">
              <w:rPr>
                <w:rFonts w:cstheme="minorHAnsi"/>
                <w:sz w:val="20"/>
                <w:szCs w:val="20"/>
              </w:rPr>
              <w:t>ených osobných údajov podľa § 46</w:t>
            </w:r>
            <w:r w:rsidR="00511317" w:rsidRPr="00250ED6">
              <w:rPr>
                <w:rFonts w:cstheme="minorHAnsi"/>
                <w:sz w:val="20"/>
                <w:szCs w:val="20"/>
              </w:rPr>
              <w:t xml:space="preserve"> zákona č. 121/2022</w:t>
            </w:r>
            <w:r w:rsidRPr="00250ED6">
              <w:rPr>
                <w:rFonts w:cstheme="minorHAnsi"/>
                <w:sz w:val="20"/>
                <w:szCs w:val="20"/>
              </w:rPr>
              <w:t xml:space="preserve"> Z. z. o</w:t>
            </w:r>
            <w:r w:rsidR="00511317" w:rsidRPr="00250ED6">
              <w:rPr>
                <w:rFonts w:cstheme="minorHAnsi"/>
                <w:sz w:val="20"/>
                <w:szCs w:val="20"/>
              </w:rPr>
              <w:t> príspevkoch z fondov Európskej únie a o zmene a doplnení niektorých zákonov</w:t>
            </w:r>
            <w:r w:rsidR="00786B59" w:rsidRPr="00250ED6">
              <w:rPr>
                <w:rStyle w:val="Odkaznapoznmkupodiarou"/>
                <w:rFonts w:cstheme="minorHAnsi"/>
                <w:sz w:val="20"/>
                <w:szCs w:val="20"/>
              </w:rPr>
              <w:footnoteReference w:id="3"/>
            </w:r>
            <w:r w:rsidRPr="00250ED6">
              <w:rPr>
                <w:rFonts w:cstheme="minorHAnsi"/>
                <w:sz w:val="20"/>
                <w:szCs w:val="20"/>
              </w:rPr>
              <w:t>.</w:t>
            </w:r>
          </w:p>
          <w:p w14:paraId="058D10CE" w14:textId="77777777" w:rsidR="00250ED6" w:rsidRDefault="00250ED6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FCA69CF" w14:textId="77777777" w:rsidR="00250ED6" w:rsidRDefault="00250ED6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349DBCD" w14:textId="77777777" w:rsidR="00250ED6" w:rsidRDefault="00250ED6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3822AC1" w14:textId="77777777" w:rsidR="00250ED6" w:rsidRDefault="00250ED6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3AEFB70" w14:textId="77777777" w:rsidR="00250ED6" w:rsidRPr="00250ED6" w:rsidRDefault="00250ED6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AF0E2E8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</w:p>
          <w:p w14:paraId="063DDBB7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</w:p>
          <w:p w14:paraId="0E22B1A8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>V ....................</w:t>
            </w:r>
            <w:r w:rsidR="00F75F17" w:rsidRPr="00250ED6">
              <w:rPr>
                <w:rFonts w:cstheme="minorHAnsi"/>
                <w:sz w:val="20"/>
                <w:szCs w:val="20"/>
              </w:rPr>
              <w:t xml:space="preserve">......... dňa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780835392"/>
                <w:placeholder>
                  <w:docPart w:val="DefaultPlaceholder_-1854013438"/>
                </w:placeholder>
                <w:date w:fullDate="2025-07-1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Content>
                <w:r w:rsidR="00772995">
                  <w:rPr>
                    <w:rFonts w:cstheme="minorHAnsi"/>
                    <w:sz w:val="20"/>
                    <w:szCs w:val="20"/>
                  </w:rPr>
                  <w:t>11. 7. 2025</w:t>
                </w:r>
              </w:sdtContent>
            </w:sdt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............................................................</w:t>
            </w:r>
          </w:p>
          <w:p w14:paraId="64063A05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Meno, priezvisko a titul štatutárneho orgánu</w:t>
            </w:r>
          </w:p>
          <w:p w14:paraId="5DECB04D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/splnomocneného orgánu</w:t>
            </w:r>
          </w:p>
          <w:p w14:paraId="5C3455AF" w14:textId="77777777" w:rsidR="00CB42F8" w:rsidRDefault="00CB42F8">
            <w:pPr>
              <w:rPr>
                <w:rFonts w:cstheme="minorHAnsi"/>
                <w:sz w:val="20"/>
                <w:szCs w:val="20"/>
              </w:rPr>
            </w:pPr>
          </w:p>
          <w:p w14:paraId="5EC80100" w14:textId="77777777" w:rsidR="00250ED6" w:rsidRDefault="00250ED6">
            <w:pPr>
              <w:rPr>
                <w:rFonts w:cstheme="minorHAnsi"/>
                <w:sz w:val="20"/>
                <w:szCs w:val="20"/>
              </w:rPr>
            </w:pPr>
          </w:p>
          <w:p w14:paraId="39DB4274" w14:textId="77777777" w:rsidR="00250ED6" w:rsidRDefault="00250ED6">
            <w:pPr>
              <w:rPr>
                <w:rFonts w:cstheme="minorHAnsi"/>
                <w:sz w:val="20"/>
                <w:szCs w:val="20"/>
              </w:rPr>
            </w:pPr>
          </w:p>
          <w:p w14:paraId="2B9133BC" w14:textId="77777777" w:rsidR="00250ED6" w:rsidRPr="00250ED6" w:rsidRDefault="00250ED6">
            <w:pPr>
              <w:rPr>
                <w:rFonts w:cstheme="minorHAnsi"/>
                <w:sz w:val="20"/>
                <w:szCs w:val="20"/>
              </w:rPr>
            </w:pPr>
          </w:p>
          <w:p w14:paraId="7C7A73BB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</w:p>
          <w:p w14:paraId="00B6D53B" w14:textId="77777777" w:rsidR="00336038" w:rsidRPr="00250ED6" w:rsidRDefault="0077299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="00336038" w:rsidRPr="00250ED6">
              <w:rPr>
                <w:rFonts w:cstheme="minorHAnsi"/>
                <w:sz w:val="20"/>
                <w:szCs w:val="20"/>
              </w:rPr>
              <w:t>...............................................................</w:t>
            </w:r>
          </w:p>
          <w:p w14:paraId="011EFB80" w14:textId="77777777" w:rsidR="00336038" w:rsidRPr="00250ED6" w:rsidRDefault="00336038" w:rsidP="00336038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</w:t>
            </w:r>
            <w:r w:rsidR="00772995">
              <w:rPr>
                <w:rFonts w:cstheme="minorHAnsi"/>
                <w:sz w:val="20"/>
                <w:szCs w:val="20"/>
              </w:rPr>
              <w:t xml:space="preserve">             </w:t>
            </w:r>
            <w:r w:rsidR="00422E3A">
              <w:rPr>
                <w:rFonts w:cstheme="minorHAnsi"/>
                <w:sz w:val="20"/>
                <w:szCs w:val="20"/>
              </w:rPr>
              <w:t xml:space="preserve">                   </w:t>
            </w:r>
            <w:r w:rsidRPr="00250ED6">
              <w:rPr>
                <w:rFonts w:cstheme="minorHAnsi"/>
                <w:sz w:val="20"/>
                <w:szCs w:val="20"/>
              </w:rPr>
              <w:t>podpis štatutárneho orgánu</w:t>
            </w:r>
          </w:p>
          <w:p w14:paraId="1CA3006C" w14:textId="77777777" w:rsidR="00336038" w:rsidRPr="00250ED6" w:rsidRDefault="00336038" w:rsidP="00336038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/splnomocneného orgánu</w:t>
            </w:r>
          </w:p>
          <w:p w14:paraId="3453E093" w14:textId="77777777" w:rsidR="00250ED6" w:rsidRDefault="00250ED6">
            <w:pPr>
              <w:rPr>
                <w:rFonts w:cstheme="minorHAnsi"/>
                <w:sz w:val="20"/>
                <w:szCs w:val="20"/>
              </w:rPr>
            </w:pPr>
          </w:p>
          <w:p w14:paraId="10DB2E7A" w14:textId="77777777" w:rsidR="00250ED6" w:rsidRPr="00250ED6" w:rsidRDefault="00250ED6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C80EEF1" w14:textId="77777777" w:rsidR="00A66392" w:rsidRDefault="00A66392" w:rsidP="00A0091E">
      <w:pPr>
        <w:spacing w:after="0"/>
        <w:jc w:val="both"/>
        <w:rPr>
          <w:rFonts w:cstheme="minorHAnsi"/>
          <w:i/>
          <w:sz w:val="18"/>
          <w:szCs w:val="18"/>
          <w:u w:val="single"/>
        </w:rPr>
      </w:pPr>
    </w:p>
    <w:p w14:paraId="295B770F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34F33651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7177A048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154CE8B7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42886004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04D84163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775134D3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016475E5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060B93C2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05302A7C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23DA8E14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12896438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3BD67D47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2E90EAD4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088D9F49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3C2465F2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5B67D81E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39DAE39F" w14:textId="77777777" w:rsidR="0014172C" w:rsidRPr="00B04029" w:rsidRDefault="005D1E40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  <w:r w:rsidRPr="00B04029">
        <w:rPr>
          <w:rFonts w:cstheme="minorHAnsi"/>
          <w:i/>
          <w:sz w:val="24"/>
          <w:szCs w:val="24"/>
          <w:u w:val="single"/>
        </w:rPr>
        <w:t>Vysvetlivky</w:t>
      </w:r>
      <w:r w:rsidR="00571841">
        <w:rPr>
          <w:rFonts w:cstheme="minorHAnsi"/>
          <w:i/>
          <w:sz w:val="24"/>
          <w:szCs w:val="24"/>
          <w:u w:val="single"/>
        </w:rPr>
        <w:t xml:space="preserve"> – vzor ako vyplniť </w:t>
      </w:r>
      <w:proofErr w:type="spellStart"/>
      <w:r w:rsidR="00571841">
        <w:rPr>
          <w:rFonts w:cstheme="minorHAnsi"/>
          <w:i/>
          <w:sz w:val="24"/>
          <w:szCs w:val="24"/>
          <w:u w:val="single"/>
        </w:rPr>
        <w:t>ŽoFPzP</w:t>
      </w:r>
      <w:proofErr w:type="spellEnd"/>
      <w:r w:rsidRPr="00B04029">
        <w:rPr>
          <w:rFonts w:cstheme="minorHAnsi"/>
          <w:i/>
          <w:sz w:val="24"/>
          <w:szCs w:val="24"/>
          <w:u w:val="single"/>
        </w:rPr>
        <w:t>:</w:t>
      </w:r>
    </w:p>
    <w:p w14:paraId="1D5B13BF" w14:textId="43F249FC" w:rsidR="00E72B58" w:rsidRPr="00234AB3" w:rsidRDefault="00B04029" w:rsidP="00234AB3">
      <w:pPr>
        <w:jc w:val="both"/>
      </w:pPr>
      <w:r>
        <w:rPr>
          <w:rFonts w:ascii="Calibri" w:hAnsi="Calibri" w:cs="Calibri"/>
          <w:b/>
          <w:sz w:val="24"/>
          <w:szCs w:val="24"/>
        </w:rPr>
        <w:t>Identifikátor žiadosti užívateľa</w:t>
      </w:r>
      <w:r w:rsidR="00E72B58" w:rsidRPr="00B04029">
        <w:rPr>
          <w:rFonts w:ascii="Calibri" w:hAnsi="Calibri" w:cs="Calibri"/>
          <w:b/>
          <w:sz w:val="24"/>
          <w:szCs w:val="24"/>
        </w:rPr>
        <w:t xml:space="preserve">: </w:t>
      </w:r>
      <w:r w:rsidR="005135B9" w:rsidRPr="005135B9">
        <w:rPr>
          <w:rFonts w:ascii="Calibri" w:hAnsi="Calibri" w:cs="Calibri"/>
          <w:b/>
          <w:i/>
          <w:sz w:val="24"/>
          <w:szCs w:val="24"/>
          <w:u w:val="single"/>
        </w:rPr>
        <w:t>VÚCxx</w:t>
      </w:r>
      <w:r w:rsidR="008D418D">
        <w:rPr>
          <w:rFonts w:ascii="Calibri" w:hAnsi="Calibri" w:cs="Calibri"/>
          <w:b/>
          <w:i/>
          <w:sz w:val="24"/>
          <w:szCs w:val="24"/>
          <w:u w:val="single"/>
        </w:rPr>
        <w:t>_000_000</w:t>
      </w:r>
      <w:r w:rsidR="005135B9">
        <w:rPr>
          <w:rFonts w:ascii="Calibri" w:hAnsi="Calibri" w:cs="Calibri"/>
          <w:i/>
          <w:sz w:val="24"/>
          <w:szCs w:val="24"/>
        </w:rPr>
        <w:t xml:space="preserve"> - </w:t>
      </w:r>
      <w:r w:rsidR="00234AB3">
        <w:rPr>
          <w:rStyle w:val="Vrazn"/>
          <w:rFonts w:cstheme="minorHAnsi"/>
          <w:b w:val="0"/>
          <w:i/>
          <w:color w:val="000000"/>
          <w:sz w:val="24"/>
          <w:szCs w:val="24"/>
        </w:rPr>
        <w:t>p</w:t>
      </w:r>
      <w:r w:rsidR="00234AB3" w:rsidRPr="00234AB3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ri každej doručenej žiadosti o poskytnutie finančných prostriedkov z príspevku pridelí VÚC jedinečný kód užívateľa vo formáte „VÚCxx_000“, kde xx je skratka príslušného vyššieho územného celku </w:t>
      </w:r>
      <w:r w:rsidR="00234AB3" w:rsidRPr="00234AB3">
        <w:rPr>
          <w:rStyle w:val="Vrazn"/>
          <w:rFonts w:cstheme="minorHAnsi"/>
          <w:b w:val="0"/>
          <w:i/>
          <w:color w:val="000000"/>
          <w:sz w:val="24"/>
          <w:szCs w:val="24"/>
          <w:highlight w:val="lightGray"/>
        </w:rPr>
        <w:t>(TT, TN, NR, BB, ZA, KE, PO)</w:t>
      </w:r>
      <w:r w:rsidR="00234AB3" w:rsidRPr="00234AB3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a 000 je poradové číslo žiadosti pridelené podľa časového poradia jej doručenia. V prípade, ak má poskytovateľ zdravotnej starostlivosti viacero ambulancií, pri ich identifikácii sa používa rozšírený formát „VÚCxx_000_000“ pričom posledné trojčíslie označuje poradové číslo ambulancie u daného poskytovateľa.</w:t>
      </w:r>
    </w:p>
    <w:p w14:paraId="4A1136B7" w14:textId="77777777" w:rsidR="00571841" w:rsidRPr="00571841" w:rsidRDefault="00571841" w:rsidP="002950AE">
      <w:pPr>
        <w:spacing w:afterLines="60" w:after="144"/>
        <w:jc w:val="both"/>
        <w:rPr>
          <w:rFonts w:ascii="Calibri" w:hAnsi="Calibri" w:cs="Calibri"/>
          <w:b/>
          <w:sz w:val="24"/>
          <w:szCs w:val="24"/>
        </w:rPr>
      </w:pPr>
      <w:r w:rsidRPr="00571841">
        <w:rPr>
          <w:rFonts w:ascii="Calibri" w:hAnsi="Calibri" w:cs="Calibri"/>
          <w:b/>
          <w:sz w:val="24"/>
          <w:szCs w:val="24"/>
        </w:rPr>
        <w:t>Prijaté dňa: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VÚC si vyberie z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 možnosti dátumu rozbalením výberového tlačidla.</w:t>
      </w:r>
    </w:p>
    <w:p w14:paraId="116CEA64" w14:textId="77777777" w:rsidR="00571841" w:rsidRPr="00B04029" w:rsidRDefault="00571841" w:rsidP="002950AE">
      <w:pPr>
        <w:spacing w:afterLines="60" w:after="144"/>
        <w:jc w:val="both"/>
        <w:rPr>
          <w:rFonts w:ascii="Calibri" w:hAnsi="Calibri" w:cs="Calibri"/>
          <w:b/>
          <w:sz w:val="24"/>
          <w:szCs w:val="24"/>
        </w:rPr>
      </w:pPr>
      <w:r w:rsidRPr="00571841">
        <w:rPr>
          <w:rFonts w:ascii="Calibri" w:hAnsi="Calibri" w:cs="Calibri"/>
          <w:b/>
          <w:sz w:val="24"/>
          <w:szCs w:val="24"/>
        </w:rPr>
        <w:t>Registrované dňa: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VÚC si vyberie z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 možnosti dátumu rozbalením výberového tlačidla.</w:t>
      </w:r>
    </w:p>
    <w:p w14:paraId="1A68C4FD" w14:textId="77777777" w:rsidR="0014172C" w:rsidRPr="00B04029" w:rsidRDefault="0014172C" w:rsidP="002950AE">
      <w:pPr>
        <w:spacing w:afterLines="60" w:after="144"/>
        <w:jc w:val="both"/>
        <w:rPr>
          <w:rFonts w:ascii="Calibri" w:hAnsi="Calibri" w:cs="Calibri"/>
          <w:i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Meno/názov užívateľa: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>žívateľ uvedie svoje meno resp. názov poskytovateľa zdravotnej starostlivosti</w:t>
      </w:r>
    </w:p>
    <w:p w14:paraId="4059DC67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Adresa užívateľa: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>žívateľ uvedie adresu</w:t>
      </w:r>
      <w:r w:rsidR="005135B9">
        <w:rPr>
          <w:rFonts w:ascii="Calibri" w:hAnsi="Calibri" w:cs="Calibri"/>
          <w:i/>
          <w:sz w:val="24"/>
          <w:szCs w:val="24"/>
        </w:rPr>
        <w:t>/sídlo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poskytovateľa zdravotnej starostlivosti </w:t>
      </w:r>
    </w:p>
    <w:p w14:paraId="526921A0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Právna forma: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>žívateľ uvedie právnu formu poskytovateľa zdravotnej starostlivosti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</w:p>
    <w:p w14:paraId="263BD889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IČO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: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B103B3" w:rsidRPr="00B04029">
        <w:rPr>
          <w:rFonts w:ascii="Calibri" w:hAnsi="Calibri" w:cs="Calibri"/>
          <w:i/>
          <w:sz w:val="24"/>
          <w:szCs w:val="24"/>
        </w:rPr>
        <w:t>IČO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poskytovateľa zdravotnej starostlivosti</w:t>
      </w:r>
      <w:r w:rsidR="00B103B3" w:rsidRPr="00B04029">
        <w:rPr>
          <w:rFonts w:ascii="Calibri" w:hAnsi="Calibri" w:cs="Calibri"/>
          <w:i/>
          <w:sz w:val="24"/>
          <w:szCs w:val="24"/>
        </w:rPr>
        <w:t>, ktoré má pridelené</w:t>
      </w:r>
      <w:r w:rsidR="002B00D9" w:rsidRPr="00B04029">
        <w:rPr>
          <w:rFonts w:ascii="Calibri" w:hAnsi="Calibri" w:cs="Calibri"/>
          <w:i/>
          <w:sz w:val="24"/>
          <w:szCs w:val="24"/>
        </w:rPr>
        <w:t xml:space="preserve"> štatistickým úradom alebo iným úradom</w:t>
      </w:r>
      <w:r w:rsidR="00B103B3" w:rsidRPr="00B04029">
        <w:rPr>
          <w:rFonts w:ascii="Calibri" w:hAnsi="Calibri" w:cs="Calibri"/>
          <w:i/>
          <w:sz w:val="24"/>
          <w:szCs w:val="24"/>
        </w:rPr>
        <w:t>, v prípade výnimky je potrebné uviesť do kolónky výnimka a doložiť kópiu výnimky (8 číslic)</w:t>
      </w:r>
    </w:p>
    <w:p w14:paraId="60EEB857" w14:textId="77777777" w:rsidR="0014172C" w:rsidRPr="00B04029" w:rsidRDefault="0014172C" w:rsidP="002950AE">
      <w:pPr>
        <w:spacing w:afterLines="60" w:after="144"/>
        <w:jc w:val="both"/>
        <w:rPr>
          <w:rFonts w:ascii="Calibri" w:hAnsi="Calibri" w:cs="Calibri"/>
          <w:i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DIČ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: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2B00D9" w:rsidRPr="00B04029">
        <w:rPr>
          <w:rFonts w:ascii="Calibri" w:hAnsi="Calibri" w:cs="Calibri"/>
          <w:i/>
          <w:sz w:val="24"/>
          <w:szCs w:val="24"/>
        </w:rPr>
        <w:t xml:space="preserve">DIČ 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poskytovateľa zdravotnej </w:t>
      </w:r>
      <w:r w:rsidR="00B103B3" w:rsidRPr="00B04029">
        <w:rPr>
          <w:rFonts w:ascii="Calibri" w:hAnsi="Calibri" w:cs="Calibri"/>
          <w:i/>
          <w:sz w:val="24"/>
          <w:szCs w:val="24"/>
        </w:rPr>
        <w:t>starostlivosti, ktoré má pr</w:t>
      </w:r>
      <w:r w:rsidR="002B00D9" w:rsidRPr="00B04029">
        <w:rPr>
          <w:rFonts w:ascii="Calibri" w:hAnsi="Calibri" w:cs="Calibri"/>
          <w:i/>
          <w:sz w:val="24"/>
          <w:szCs w:val="24"/>
        </w:rPr>
        <w:t xml:space="preserve">idelené Správcom daní </w:t>
      </w:r>
      <w:r w:rsidR="00B103B3" w:rsidRPr="00B04029">
        <w:rPr>
          <w:rFonts w:ascii="Calibri" w:hAnsi="Calibri" w:cs="Calibri"/>
          <w:i/>
          <w:sz w:val="24"/>
          <w:szCs w:val="24"/>
        </w:rPr>
        <w:t xml:space="preserve"> (10 číslic)</w:t>
      </w:r>
    </w:p>
    <w:p w14:paraId="4122C0C4" w14:textId="77777777" w:rsidR="00694714" w:rsidRPr="00B04029" w:rsidRDefault="00694714" w:rsidP="002950AE">
      <w:pPr>
        <w:spacing w:afterLines="60" w:after="144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 xml:space="preserve">Uplatnenie si DPH koeficientom: </w:t>
      </w:r>
      <w:r w:rsidRPr="00B04029">
        <w:rPr>
          <w:rFonts w:ascii="Calibri" w:hAnsi="Calibri" w:cs="Calibri"/>
          <w:i/>
          <w:sz w:val="24"/>
          <w:szCs w:val="24"/>
        </w:rPr>
        <w:t xml:space="preserve">Užívateľ uvedie či si uplatňuje DPH koeficientom, rozbalí si možnosti a vyberie odpoveď </w:t>
      </w:r>
      <w:r w:rsidRPr="00B04029">
        <w:rPr>
          <w:rFonts w:ascii="Calibri" w:hAnsi="Calibri" w:cs="Calibri"/>
          <w:b/>
          <w:i/>
          <w:sz w:val="24"/>
          <w:szCs w:val="24"/>
        </w:rPr>
        <w:t>„áno“,</w:t>
      </w:r>
      <w:r w:rsidRPr="00B04029">
        <w:rPr>
          <w:rFonts w:ascii="Calibri" w:hAnsi="Calibri" w:cs="Calibri"/>
          <w:i/>
          <w:sz w:val="24"/>
          <w:szCs w:val="24"/>
        </w:rPr>
        <w:t xml:space="preserve"> </w:t>
      </w:r>
      <w:r w:rsidRPr="00B04029">
        <w:rPr>
          <w:rFonts w:ascii="Calibri" w:hAnsi="Calibri" w:cs="Calibri"/>
          <w:b/>
          <w:i/>
          <w:sz w:val="24"/>
          <w:szCs w:val="24"/>
        </w:rPr>
        <w:t>„nie“,</w:t>
      </w:r>
      <w:r w:rsidRPr="00B04029">
        <w:rPr>
          <w:rFonts w:ascii="Calibri" w:hAnsi="Calibri" w:cs="Calibri"/>
          <w:i/>
          <w:sz w:val="24"/>
          <w:szCs w:val="24"/>
        </w:rPr>
        <w:t xml:space="preserve"> </w:t>
      </w:r>
      <w:r w:rsidRPr="00B04029">
        <w:rPr>
          <w:rFonts w:ascii="Calibri" w:hAnsi="Calibri" w:cs="Calibri"/>
          <w:b/>
          <w:i/>
          <w:sz w:val="24"/>
          <w:szCs w:val="24"/>
        </w:rPr>
        <w:t>„netýka“</w:t>
      </w:r>
      <w:r w:rsidRPr="00B04029">
        <w:rPr>
          <w:rFonts w:ascii="Calibri" w:hAnsi="Calibri" w:cs="Calibri"/>
          <w:i/>
          <w:sz w:val="24"/>
          <w:szCs w:val="24"/>
        </w:rPr>
        <w:t>.</w:t>
      </w:r>
      <w:r w:rsidRPr="00B04029">
        <w:rPr>
          <w:rFonts w:ascii="Calibri" w:hAnsi="Calibri" w:cs="Calibri"/>
          <w:b/>
          <w:sz w:val="24"/>
          <w:szCs w:val="24"/>
        </w:rPr>
        <w:t xml:space="preserve"> </w:t>
      </w:r>
    </w:p>
    <w:p w14:paraId="6D49ECE7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IČ DPH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: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2B00D9" w:rsidRPr="00B04029">
        <w:rPr>
          <w:rFonts w:ascii="Calibri" w:hAnsi="Calibri" w:cs="Calibri"/>
          <w:i/>
          <w:sz w:val="24"/>
          <w:szCs w:val="24"/>
        </w:rPr>
        <w:t xml:space="preserve">IČ DPH 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poskytovateľa zdravotnej starostlivosti</w:t>
      </w:r>
      <w:r w:rsidR="002B00D9" w:rsidRPr="00B04029">
        <w:rPr>
          <w:rFonts w:ascii="Calibri" w:hAnsi="Calibri" w:cs="Calibri"/>
          <w:i/>
          <w:sz w:val="24"/>
          <w:szCs w:val="24"/>
        </w:rPr>
        <w:t>, ak má pridelené (12 znakov)</w:t>
      </w:r>
    </w:p>
    <w:p w14:paraId="4812419E" w14:textId="77777777" w:rsidR="0014172C" w:rsidRPr="00B04029" w:rsidRDefault="0014172C" w:rsidP="002950AE">
      <w:pPr>
        <w:spacing w:after="60"/>
        <w:jc w:val="both"/>
        <w:rPr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Štatutárny orgán: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694714" w:rsidRPr="00B04029">
        <w:rPr>
          <w:rFonts w:ascii="Calibri" w:hAnsi="Calibri" w:cs="Calibri"/>
          <w:i/>
          <w:sz w:val="24"/>
          <w:szCs w:val="24"/>
        </w:rPr>
        <w:t xml:space="preserve">meno, priezvisko, titul štatutárneho orgánu </w:t>
      </w:r>
    </w:p>
    <w:p w14:paraId="7F6C3338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E-mail: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</w:t>
      </w:r>
      <w:r w:rsidR="00B645BE">
        <w:rPr>
          <w:rFonts w:ascii="Calibri" w:hAnsi="Calibri" w:cs="Calibri"/>
          <w:i/>
          <w:sz w:val="24"/>
          <w:szCs w:val="24"/>
        </w:rPr>
        <w:t xml:space="preserve">uvedie </w:t>
      </w:r>
      <w:r w:rsidR="00930C97" w:rsidRPr="00B04029">
        <w:rPr>
          <w:rFonts w:ascii="Calibri" w:hAnsi="Calibri" w:cs="Calibri"/>
          <w:i/>
          <w:sz w:val="24"/>
          <w:szCs w:val="24"/>
        </w:rPr>
        <w:t>email štatutárneho orgánu pre komunikáciu s VÚC</w:t>
      </w:r>
    </w:p>
    <w:p w14:paraId="74F5EFF7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Tel. číslo: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930C97" w:rsidRPr="00B04029">
        <w:rPr>
          <w:rFonts w:ascii="Calibri" w:hAnsi="Calibri" w:cs="Calibri"/>
          <w:i/>
          <w:sz w:val="24"/>
          <w:szCs w:val="24"/>
        </w:rPr>
        <w:t>telefónne číslo (pevná linka; mobil)pre komunikáciu s VÚC</w:t>
      </w:r>
    </w:p>
    <w:p w14:paraId="1A03C40E" w14:textId="77777777" w:rsidR="0014172C" w:rsidRPr="00B04029" w:rsidRDefault="0014172C" w:rsidP="002950AE">
      <w:pPr>
        <w:spacing w:after="60"/>
        <w:jc w:val="both"/>
        <w:rPr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Kontaktná osoba pre komunikáciu: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930C97" w:rsidRPr="00B04029">
        <w:rPr>
          <w:rFonts w:ascii="Calibri" w:hAnsi="Calibri" w:cs="Calibri"/>
          <w:i/>
          <w:sz w:val="24"/>
          <w:szCs w:val="24"/>
        </w:rPr>
        <w:t xml:space="preserve">kontaktnú osobu, ktorá je poverená komunikáciou medzi užívateľom a VÚC, ak je štatutárny orgán totožný s kontaktnou osobou, uvedie sa meno a priezvisko </w:t>
      </w:r>
      <w:r w:rsidR="00B645BE">
        <w:rPr>
          <w:rFonts w:ascii="Calibri" w:hAnsi="Calibri" w:cs="Calibri"/>
          <w:i/>
          <w:sz w:val="24"/>
          <w:szCs w:val="24"/>
        </w:rPr>
        <w:t>štatutárneho orgánu a do kolónky</w:t>
      </w:r>
      <w:r w:rsidR="00930C97" w:rsidRPr="00B04029">
        <w:rPr>
          <w:rFonts w:ascii="Calibri" w:hAnsi="Calibri" w:cs="Calibri"/>
          <w:i/>
          <w:sz w:val="24"/>
          <w:szCs w:val="24"/>
        </w:rPr>
        <w:t xml:space="preserve"> email a tel. číslo ostáva prázdna  </w:t>
      </w:r>
    </w:p>
    <w:p w14:paraId="1D85012A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E-mail: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užívateľ uvedie email, iba v prípade ak je iný ako má štatutárny orgán</w:t>
      </w:r>
    </w:p>
    <w:p w14:paraId="128A64F4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Tel. číslo: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užívateľ uvedie email, iba v prípade ak je iný ako má štatutárny orgán</w:t>
      </w:r>
    </w:p>
    <w:p w14:paraId="624F9D0F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Región (NUTSII) (MRR)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: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>žívateľ uvedie právnu formu poskytovateľa zdravotnej starostlivosti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6692" w14:paraId="01BB178C" w14:textId="77777777" w:rsidTr="006A6692">
        <w:tc>
          <w:tcPr>
            <w:tcW w:w="9062" w:type="dxa"/>
            <w:shd w:val="clear" w:color="auto" w:fill="E7E6E6" w:themeFill="background2"/>
          </w:tcPr>
          <w:p w14:paraId="23494009" w14:textId="28204DBD" w:rsidR="006A6692" w:rsidRDefault="006A6692" w:rsidP="006A6692">
            <w:pPr>
              <w:spacing w:after="60"/>
              <w:jc w:val="both"/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</w:pPr>
            <w:r w:rsidRPr="00B04029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Kód „P“ užívateľa: </w:t>
            </w:r>
            <w:r w:rsidRPr="00B04029"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  <w:t>užívateľ uvedie svoj Kód „P“ poskytovateľa zdravotnej starostlivosti </w:t>
            </w:r>
          </w:p>
          <w:p w14:paraId="4C2A6F36" w14:textId="77777777" w:rsidR="006A6692" w:rsidRDefault="006A6692" w:rsidP="006A6692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6A6692">
              <w:rPr>
                <w:rFonts w:ascii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ázov odbornej ambulancie: </w:t>
            </w:r>
            <w:r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  <w:t>užívateľ uvedie m</w:t>
            </w:r>
            <w:r w:rsidRPr="006A6692"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  <w:t>eno/názov odbornej ambulancie</w:t>
            </w:r>
            <w:r>
              <w:rPr>
                <w:i/>
                <w:iCs/>
                <w:color w:val="0070C0"/>
                <w:sz w:val="24"/>
                <w:szCs w:val="24"/>
              </w:rPr>
              <w:t xml:space="preserve"> </w:t>
            </w:r>
          </w:p>
          <w:p w14:paraId="12F95192" w14:textId="77777777" w:rsidR="006A6692" w:rsidRPr="006A6692" w:rsidRDefault="006A6692" w:rsidP="002950AE">
            <w:pPr>
              <w:spacing w:after="60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6A6692">
              <w:rPr>
                <w:rFonts w:ascii="Calibri" w:hAnsi="Calibri" w:cs="Calibri"/>
                <w:b/>
                <w:sz w:val="24"/>
                <w:szCs w:val="24"/>
              </w:rPr>
              <w:t>Adresa ambulancie</w:t>
            </w:r>
            <w:r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miesto realizácie aktivít projektu: </w:t>
            </w:r>
            <w:r w:rsidRPr="006A6692">
              <w:rPr>
                <w:rFonts w:ascii="Calibri" w:hAnsi="Calibri" w:cs="Calibri"/>
                <w:i/>
                <w:sz w:val="24"/>
                <w:szCs w:val="24"/>
              </w:rPr>
              <w:t xml:space="preserve">užívateľ uvedie 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>ulicu</w:t>
            </w:r>
            <w:r w:rsidRPr="006A6692">
              <w:rPr>
                <w:rFonts w:ascii="Calibri" w:hAnsi="Calibri" w:cs="Calibri"/>
                <w:i/>
                <w:sz w:val="24"/>
                <w:szCs w:val="24"/>
              </w:rPr>
              <w:t xml:space="preserve">, popisné číslo, PSČ, mesto/obec – 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t. j. </w:t>
            </w:r>
            <w:r w:rsidRPr="006A6692">
              <w:rPr>
                <w:rFonts w:ascii="Calibri" w:hAnsi="Calibri" w:cs="Calibri"/>
                <w:i/>
                <w:sz w:val="24"/>
                <w:szCs w:val="24"/>
              </w:rPr>
              <w:t>miesto realizácie</w:t>
            </w:r>
          </w:p>
        </w:tc>
      </w:tr>
      <w:tr w:rsidR="006A6692" w14:paraId="1C20CD60" w14:textId="77777777" w:rsidTr="006A6692">
        <w:tc>
          <w:tcPr>
            <w:tcW w:w="9062" w:type="dxa"/>
          </w:tcPr>
          <w:p w14:paraId="0183109B" w14:textId="77777777" w:rsidR="006A6692" w:rsidRDefault="006A6692" w:rsidP="006A6692">
            <w:pPr>
              <w:spacing w:after="60" w:line="259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i/>
                <w:iCs/>
                <w:color w:val="0070C0"/>
                <w:sz w:val="20"/>
                <w:szCs w:val="20"/>
              </w:rPr>
              <w:t>Poznámka: u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žívateľ skopíruje sivo vyfarbené riadky podľa počtu ambulancií v prípade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záujmu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podporenia viacerých odborných ambulancií; napr.: 1 poskytovateľ má záujem podporiť 10 ambulancií, tak si nakopíruje 10x</w:t>
            </w:r>
            <w:r>
              <w:rPr>
                <w:i/>
                <w:iCs/>
                <w:color w:val="0070C0"/>
                <w:sz w:val="20"/>
                <w:szCs w:val="20"/>
              </w:rPr>
              <w:t>3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 riadky, každá ambulancia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musí byť vpísaná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osobitne</w:t>
            </w:r>
            <w:r>
              <w:rPr>
                <w:i/>
                <w:iCs/>
                <w:color w:val="0070C0"/>
                <w:sz w:val="20"/>
                <w:szCs w:val="20"/>
              </w:rPr>
              <w:t>.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 </w:t>
            </w:r>
          </w:p>
        </w:tc>
      </w:tr>
    </w:tbl>
    <w:p w14:paraId="317395CA" w14:textId="77777777" w:rsidR="00F4568B" w:rsidRDefault="00F4568B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</w:p>
    <w:p w14:paraId="3A463CBD" w14:textId="77777777" w:rsidR="00105875" w:rsidRPr="00B04029" w:rsidRDefault="0014172C" w:rsidP="002950AE">
      <w:pPr>
        <w:spacing w:after="60"/>
        <w:jc w:val="both"/>
        <w:rPr>
          <w:rFonts w:cstheme="minorHAnsi"/>
          <w:i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Bankové spojenie:</w:t>
      </w:r>
      <w:r w:rsidR="00930C97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uvedie „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Názov banky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“ v ktorej je vedený účet, v prípade používania prevodov medzi VÚC, užívateľom a dodávateľom pri schválenom a </w:t>
      </w:r>
      <w:proofErr w:type="spellStart"/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zazmluvnenom</w:t>
      </w:r>
      <w:proofErr w:type="spellEnd"/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projekte.</w:t>
      </w:r>
    </w:p>
    <w:p w14:paraId="3394F265" w14:textId="77777777" w:rsidR="00A0091E" w:rsidRPr="00B04029" w:rsidRDefault="0014172C" w:rsidP="002950AE">
      <w:pPr>
        <w:spacing w:after="60"/>
        <w:jc w:val="both"/>
        <w:rPr>
          <w:rFonts w:cstheme="minorHAnsi"/>
          <w:i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IBAN:</w:t>
      </w:r>
      <w:r w:rsidR="00A0091E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uvedie „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IBAN účtu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“ ktorý bude používať v prípade prevodov medzi VÚC, užívateľom a dodávateľom pri sch</w:t>
      </w:r>
      <w:r w:rsidR="00FB6A6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válenom a </w:t>
      </w:r>
      <w:proofErr w:type="spellStart"/>
      <w:r w:rsidR="00FB6A6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zazmluvnenom</w:t>
      </w:r>
      <w:proofErr w:type="spellEnd"/>
      <w:r w:rsidR="00FB6A6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projekte, mal by to byť samostatný účet alebo podúčet.</w:t>
      </w:r>
    </w:p>
    <w:p w14:paraId="7423D2AC" w14:textId="77777777" w:rsidR="00A0091E" w:rsidRPr="00B04029" w:rsidRDefault="001961D8" w:rsidP="002950AE">
      <w:pPr>
        <w:spacing w:after="60"/>
        <w:jc w:val="both"/>
        <w:rPr>
          <w:rFonts w:cstheme="minorHAnsi"/>
          <w:i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BIC kód:</w:t>
      </w:r>
      <w:r w:rsidR="00A0091E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uvedie „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BIC kód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“ </w:t>
      </w:r>
      <w:r w:rsidR="00A0091E" w:rsidRPr="00B04029">
        <w:rPr>
          <w:rStyle w:val="Vrazn"/>
          <w:rFonts w:cstheme="minorHAnsi"/>
          <w:b w:val="0"/>
          <w:i/>
          <w:sz w:val="24"/>
          <w:szCs w:val="24"/>
        </w:rPr>
        <w:t>BIC je bankový identifikačný kód, ktorý jednoznačne identifikuje banku. Je dôležitý pre zjednodušenie medzinárodného platobného styku. (SWIFT)</w:t>
      </w:r>
    </w:p>
    <w:p w14:paraId="1D56035A" w14:textId="7B418B1B" w:rsidR="001961D8" w:rsidRPr="00B04029" w:rsidRDefault="001961D8" w:rsidP="00A0091E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Systém financovania:</w:t>
      </w:r>
      <w:r w:rsidR="00A0091E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 uvedie systém financovania napríklad 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„R</w:t>
      </w:r>
      <w:r w:rsidR="00D72E1D" w:rsidRPr="00B04029">
        <w:rPr>
          <w:rStyle w:val="Vrazn"/>
          <w:rFonts w:cstheme="minorHAnsi"/>
          <w:i/>
          <w:color w:val="000000"/>
          <w:sz w:val="24"/>
          <w:szCs w:val="24"/>
        </w:rPr>
        <w:t>efu</w:t>
      </w:r>
      <w:r w:rsidR="0027580F" w:rsidRPr="00B04029">
        <w:rPr>
          <w:rStyle w:val="Vrazn"/>
          <w:rFonts w:cstheme="minorHAnsi"/>
          <w:i/>
          <w:color w:val="000000"/>
          <w:sz w:val="24"/>
          <w:szCs w:val="24"/>
        </w:rPr>
        <w:t>ndácia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“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alebo 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„</w:t>
      </w:r>
      <w:proofErr w:type="spellStart"/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Predfinancovanie</w:t>
      </w:r>
      <w:proofErr w:type="spellEnd"/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“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ktorý bude používať v prípade </w:t>
      </w:r>
      <w:r w:rsidR="00D72E1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predkladania žiadosti o úhradu</w:t>
      </w:r>
      <w:r w:rsidR="0027580F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na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VÚC pri sch</w:t>
      </w:r>
      <w:r w:rsidR="00F4568B">
        <w:rPr>
          <w:rStyle w:val="Vrazn"/>
          <w:rFonts w:cstheme="minorHAnsi"/>
          <w:b w:val="0"/>
          <w:i/>
          <w:color w:val="000000"/>
          <w:sz w:val="24"/>
          <w:szCs w:val="24"/>
        </w:rPr>
        <w:t>válenom a </w:t>
      </w:r>
      <w:proofErr w:type="spellStart"/>
      <w:r w:rsidR="00F4568B">
        <w:rPr>
          <w:rStyle w:val="Vrazn"/>
          <w:rFonts w:cstheme="minorHAnsi"/>
          <w:b w:val="0"/>
          <w:i/>
          <w:color w:val="000000"/>
          <w:sz w:val="24"/>
          <w:szCs w:val="24"/>
        </w:rPr>
        <w:t>zazmluvnenom</w:t>
      </w:r>
      <w:proofErr w:type="spellEnd"/>
      <w:r w:rsidR="00F4568B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projekte – bližšie informácie k systému financovania sú uvedené v príručke pre </w:t>
      </w:r>
      <w:r w:rsidR="00B07F4E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užívateľa</w:t>
      </w:r>
    </w:p>
    <w:p w14:paraId="07CB58B5" w14:textId="77777777" w:rsidR="001961D8" w:rsidRPr="00B04029" w:rsidRDefault="001961D8" w:rsidP="002950AE">
      <w:pPr>
        <w:spacing w:after="60"/>
        <w:jc w:val="both"/>
        <w:rPr>
          <w:b/>
          <w:sz w:val="24"/>
          <w:szCs w:val="24"/>
        </w:rPr>
      </w:pPr>
      <w:r w:rsidRPr="00B04029">
        <w:rPr>
          <w:b/>
          <w:sz w:val="24"/>
          <w:szCs w:val="24"/>
        </w:rPr>
        <w:t>Interval:</w:t>
      </w:r>
      <w:r w:rsidR="000B688E" w:rsidRPr="00B04029">
        <w:rPr>
          <w:b/>
          <w:sz w:val="24"/>
          <w:szCs w:val="24"/>
        </w:rPr>
        <w:t xml:space="preserve"> </w:t>
      </w:r>
      <w:r w:rsidR="000B688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uvedie termín realizácie aktivít projektu od-do (maximálne 12 mesiacov), zvolí si dátum po rozbalení výberového tlačidla</w:t>
      </w:r>
    </w:p>
    <w:p w14:paraId="1F16D665" w14:textId="77777777" w:rsidR="0043715A" w:rsidRPr="00B04029" w:rsidRDefault="001961D8" w:rsidP="002950AE">
      <w:pPr>
        <w:spacing w:after="60"/>
        <w:jc w:val="both"/>
        <w:rPr>
          <w:b/>
          <w:sz w:val="24"/>
          <w:szCs w:val="24"/>
        </w:rPr>
      </w:pPr>
      <w:r w:rsidRPr="00B04029">
        <w:rPr>
          <w:b/>
          <w:sz w:val="24"/>
          <w:szCs w:val="24"/>
        </w:rPr>
        <w:t>Žiadaná suma:</w:t>
      </w:r>
      <w:r w:rsidR="000B688E" w:rsidRPr="00B04029">
        <w:rPr>
          <w:b/>
          <w:sz w:val="24"/>
          <w:szCs w:val="24"/>
        </w:rPr>
        <w:t xml:space="preserve"> </w:t>
      </w:r>
    </w:p>
    <w:p w14:paraId="4A2BB4D6" w14:textId="77777777" w:rsidR="005D1E40" w:rsidRPr="00B04029" w:rsidRDefault="000B688E" w:rsidP="00A0091E">
      <w:pPr>
        <w:spacing w:after="0"/>
        <w:jc w:val="both"/>
        <w:rPr>
          <w:b/>
          <w:sz w:val="24"/>
          <w:szCs w:val="24"/>
        </w:rPr>
      </w:pPr>
      <w:r w:rsidRPr="00B04029">
        <w:rPr>
          <w:rStyle w:val="Vrazn"/>
          <w:rFonts w:cstheme="minorHAnsi"/>
          <w:i/>
          <w:color w:val="000000"/>
          <w:sz w:val="24"/>
          <w:szCs w:val="24"/>
          <w:u w:val="single"/>
        </w:rPr>
        <w:t>c</w:t>
      </w:r>
      <w:r w:rsidR="001961D8" w:rsidRPr="00B04029">
        <w:rPr>
          <w:rStyle w:val="Vrazn"/>
          <w:rFonts w:cstheme="minorHAnsi"/>
          <w:i/>
          <w:color w:val="000000"/>
          <w:sz w:val="24"/>
          <w:szCs w:val="24"/>
          <w:u w:val="single"/>
        </w:rPr>
        <w:t>elkové oprávnené výdavky</w:t>
      </w:r>
      <w:r w:rsidR="001961D8" w:rsidRPr="00B04029">
        <w:rPr>
          <w:rStyle w:val="Vrazn"/>
          <w:rFonts w:cstheme="minorHAnsi"/>
          <w:b w:val="0"/>
          <w:i/>
          <w:color w:val="000000"/>
          <w:sz w:val="24"/>
          <w:szCs w:val="24"/>
          <w:u w:val="single"/>
        </w:rPr>
        <w:t>: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užívateľ uvedie celkovú sumu</w:t>
      </w:r>
      <w:r w:rsidR="00626CB1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aj spolu s DPH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, ktorú si žiada za projekt, suma je uvedená v </w:t>
      </w:r>
      <w:r w:rsidRPr="00B04029">
        <w:rPr>
          <w:rStyle w:val="Vrazn"/>
          <w:rFonts w:cstheme="minorHAnsi"/>
          <w:i/>
          <w:color w:val="000000"/>
          <w:sz w:val="24"/>
          <w:szCs w:val="24"/>
        </w:rPr>
        <w:t>100%</w:t>
      </w:r>
    </w:p>
    <w:p w14:paraId="09C54EE9" w14:textId="77777777" w:rsidR="001961D8" w:rsidRPr="00B04029" w:rsidRDefault="001961D8" w:rsidP="00A0091E">
      <w:pPr>
        <w:spacing w:after="0"/>
        <w:jc w:val="both"/>
        <w:rPr>
          <w:b/>
          <w:sz w:val="24"/>
          <w:szCs w:val="24"/>
        </w:rPr>
      </w:pPr>
      <w:r w:rsidRPr="00B04029">
        <w:rPr>
          <w:rStyle w:val="Vrazn"/>
          <w:rFonts w:cstheme="minorHAnsi"/>
          <w:i/>
          <w:color w:val="000000"/>
          <w:sz w:val="24"/>
          <w:szCs w:val="24"/>
          <w:u w:val="single"/>
        </w:rPr>
        <w:t>požadovaná výška fin. prostriedkov:</w:t>
      </w:r>
      <w:r w:rsidR="000B688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užívateľ uvedie sumu </w:t>
      </w:r>
      <w:r w:rsidR="0043715A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vypočítanú </w:t>
      </w:r>
      <w:r w:rsidR="000B688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z celkových oprávnených výdavkov a to vo výške </w:t>
      </w:r>
      <w:r w:rsidR="000B688E" w:rsidRPr="00B04029">
        <w:rPr>
          <w:rStyle w:val="Vrazn"/>
          <w:rFonts w:cstheme="minorHAnsi"/>
          <w:i/>
          <w:color w:val="000000"/>
          <w:sz w:val="24"/>
          <w:szCs w:val="24"/>
        </w:rPr>
        <w:t>92%,</w:t>
      </w:r>
      <w:r w:rsidR="000B688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</w:t>
      </w:r>
    </w:p>
    <w:p w14:paraId="7170F9F6" w14:textId="77777777" w:rsidR="0043715A" w:rsidRPr="00B04029" w:rsidRDefault="001961D8" w:rsidP="00A0091E">
      <w:pPr>
        <w:spacing w:after="0"/>
        <w:jc w:val="both"/>
        <w:rPr>
          <w:b/>
          <w:sz w:val="24"/>
          <w:szCs w:val="24"/>
        </w:rPr>
      </w:pPr>
      <w:r w:rsidRPr="00B04029">
        <w:rPr>
          <w:rStyle w:val="Vrazn"/>
          <w:rFonts w:cstheme="minorHAnsi"/>
          <w:i/>
          <w:color w:val="000000"/>
          <w:sz w:val="24"/>
          <w:szCs w:val="24"/>
          <w:u w:val="single"/>
        </w:rPr>
        <w:t>vlastné zdroje:</w:t>
      </w:r>
      <w:r w:rsidR="000B688E" w:rsidRPr="00B04029">
        <w:rPr>
          <w:b/>
          <w:sz w:val="24"/>
          <w:szCs w:val="24"/>
        </w:rPr>
        <w:t xml:space="preserve"> </w:t>
      </w:r>
      <w:r w:rsidR="000B688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 uvedie sumu, ktorú </w:t>
      </w:r>
      <w:r w:rsidR="0043715A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je povinný spolufinancovať a to vo výške </w:t>
      </w:r>
      <w:r w:rsidR="0043715A" w:rsidRPr="00B04029">
        <w:rPr>
          <w:rStyle w:val="Vrazn"/>
          <w:rFonts w:cstheme="minorHAnsi"/>
          <w:i/>
          <w:color w:val="000000"/>
          <w:sz w:val="24"/>
          <w:szCs w:val="24"/>
        </w:rPr>
        <w:t>8%</w:t>
      </w:r>
      <w:r w:rsidR="0043715A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z celkových oprávnených výdavkov</w:t>
      </w:r>
      <w:r w:rsidR="0043715A" w:rsidRPr="00B04029">
        <w:rPr>
          <w:b/>
          <w:sz w:val="24"/>
          <w:szCs w:val="24"/>
        </w:rPr>
        <w:t xml:space="preserve"> – </w:t>
      </w:r>
    </w:p>
    <w:p w14:paraId="163250D9" w14:textId="77777777" w:rsidR="001961D8" w:rsidRPr="00B04029" w:rsidRDefault="001961D8" w:rsidP="002950AE">
      <w:pPr>
        <w:spacing w:after="60"/>
        <w:jc w:val="both"/>
        <w:rPr>
          <w:rStyle w:val="Vrazn"/>
          <w:bCs w:val="0"/>
          <w:sz w:val="24"/>
          <w:szCs w:val="24"/>
        </w:rPr>
      </w:pP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  <w:u w:val="single"/>
        </w:rPr>
        <w:t>Príklad:</w:t>
      </w:r>
      <w:r w:rsidR="0043715A" w:rsidRPr="00B04029">
        <w:rPr>
          <w:rStyle w:val="Vrazn"/>
          <w:rFonts w:cstheme="minorHAnsi"/>
          <w:b w:val="0"/>
          <w:i/>
          <w:color w:val="000000"/>
          <w:sz w:val="24"/>
          <w:szCs w:val="24"/>
          <w:u w:val="single"/>
        </w:rPr>
        <w:t xml:space="preserve"> COV: 62 000,00 € (100%) = 57 040,00 € (92%) + 4 960,00 € (8%)</w:t>
      </w:r>
    </w:p>
    <w:p w14:paraId="23545FB0" w14:textId="77777777" w:rsidR="001961D8" w:rsidRPr="00B04029" w:rsidRDefault="001961D8" w:rsidP="002950AE">
      <w:pPr>
        <w:spacing w:after="60"/>
        <w:jc w:val="both"/>
        <w:rPr>
          <w:b/>
          <w:bCs/>
          <w:color w:val="000000"/>
          <w:sz w:val="24"/>
          <w:szCs w:val="24"/>
        </w:rPr>
      </w:pPr>
      <w:r w:rsidRPr="00B04029">
        <w:rPr>
          <w:b/>
          <w:bCs/>
          <w:color w:val="000000"/>
          <w:sz w:val="24"/>
          <w:szCs w:val="24"/>
        </w:rPr>
        <w:t>Názov aktivity:</w:t>
      </w:r>
      <w:r w:rsidR="00FE4490" w:rsidRPr="00B04029">
        <w:rPr>
          <w:b/>
          <w:bCs/>
          <w:color w:val="000000"/>
          <w:sz w:val="24"/>
          <w:szCs w:val="24"/>
        </w:rPr>
        <w:t xml:space="preserve"> </w:t>
      </w:r>
      <w:r w:rsidR="00FE4490" w:rsidRPr="00B04029">
        <w:rPr>
          <w:rStyle w:val="Vrazn"/>
          <w:rFonts w:cstheme="minorHAnsi"/>
          <w:b w:val="0"/>
          <w:bCs w:val="0"/>
          <w:i/>
          <w:sz w:val="24"/>
          <w:szCs w:val="24"/>
        </w:rPr>
        <w:t xml:space="preserve">užívateľ </w:t>
      </w:r>
      <w:r w:rsidR="001500EC" w:rsidRPr="00B04029">
        <w:rPr>
          <w:rStyle w:val="Vrazn"/>
          <w:rFonts w:cstheme="minorHAnsi"/>
          <w:b w:val="0"/>
          <w:bCs w:val="0"/>
          <w:i/>
          <w:sz w:val="24"/>
          <w:szCs w:val="24"/>
        </w:rPr>
        <w:t>neuvádza</w:t>
      </w:r>
      <w:r w:rsidR="006D57A6" w:rsidRPr="00B04029">
        <w:rPr>
          <w:rStyle w:val="Vrazn"/>
          <w:rFonts w:cstheme="minorHAnsi"/>
          <w:b w:val="0"/>
          <w:bCs w:val="0"/>
          <w:i/>
          <w:sz w:val="24"/>
          <w:szCs w:val="24"/>
        </w:rPr>
        <w:t xml:space="preserve"> názov aktivity, je pevne uvedený.</w:t>
      </w:r>
    </w:p>
    <w:p w14:paraId="76E7A805" w14:textId="77777777" w:rsidR="001961D8" w:rsidRPr="00B04029" w:rsidRDefault="001961D8" w:rsidP="006D2973">
      <w:pPr>
        <w:spacing w:after="0"/>
        <w:jc w:val="both"/>
        <w:rPr>
          <w:rStyle w:val="Vrazn"/>
          <w:rFonts w:cstheme="minorHAnsi"/>
          <w:color w:val="000000"/>
          <w:sz w:val="24"/>
          <w:szCs w:val="24"/>
        </w:rPr>
      </w:pPr>
      <w:r w:rsidRPr="00B04029">
        <w:rPr>
          <w:b/>
          <w:bCs/>
          <w:color w:val="000000"/>
          <w:sz w:val="24"/>
          <w:szCs w:val="24"/>
        </w:rPr>
        <w:t>Popis realizovanej aktivity:</w:t>
      </w:r>
      <w:r w:rsidR="006D2973" w:rsidRPr="00B04029">
        <w:rPr>
          <w:b/>
          <w:bCs/>
          <w:color w:val="000000"/>
          <w:sz w:val="24"/>
          <w:szCs w:val="24"/>
        </w:rPr>
        <w:t xml:space="preserve"> </w:t>
      </w:r>
      <w:r w:rsidR="006D297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 uvedie, akým spôsobom použije finančné prostriedky z </w:t>
      </w:r>
      <w:r w:rsidR="009A2AE8">
        <w:rPr>
          <w:rStyle w:val="Vrazn"/>
          <w:rFonts w:cstheme="minorHAnsi"/>
          <w:b w:val="0"/>
          <w:i/>
          <w:color w:val="000000"/>
          <w:sz w:val="24"/>
          <w:szCs w:val="24"/>
        </w:rPr>
        <w:t>príspevku od poskytovateľa finančných prostriedkov z príspevku</w:t>
      </w:r>
      <w:r w:rsidR="006D297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(VÚC), účel využitia obstaraného MTZ, ďalej uvedie, čo dosiahne obstaraním MTZ.</w:t>
      </w:r>
    </w:p>
    <w:p w14:paraId="3025B3CA" w14:textId="77777777" w:rsidR="001961D8" w:rsidRPr="00B04029" w:rsidRDefault="001961D8" w:rsidP="002950AE">
      <w:pPr>
        <w:spacing w:after="60"/>
        <w:jc w:val="both"/>
        <w:rPr>
          <w:b/>
          <w:bCs/>
          <w:color w:val="000000"/>
          <w:sz w:val="24"/>
          <w:szCs w:val="24"/>
        </w:rPr>
      </w:pPr>
      <w:r w:rsidRPr="00B04029">
        <w:rPr>
          <w:b/>
          <w:bCs/>
          <w:color w:val="000000"/>
          <w:sz w:val="24"/>
          <w:szCs w:val="24"/>
        </w:rPr>
        <w:t>Iné:</w:t>
      </w:r>
      <w:r w:rsidR="006D2973" w:rsidRPr="00B04029">
        <w:rPr>
          <w:b/>
          <w:bCs/>
          <w:color w:val="000000"/>
          <w:sz w:val="24"/>
          <w:szCs w:val="24"/>
        </w:rPr>
        <w:t xml:space="preserve"> </w:t>
      </w:r>
      <w:r w:rsidR="006D297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 uvedie, aký cieľ bude dosiahnutý </w:t>
      </w:r>
      <w:r w:rsidR="006D57A6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realizáciou tejto aktivity, ktorý musí byť v súlade s vyzvaním.</w:t>
      </w:r>
    </w:p>
    <w:p w14:paraId="316F1C7B" w14:textId="77777777" w:rsidR="001961D8" w:rsidRPr="00B04029" w:rsidRDefault="001961D8" w:rsidP="002950AE">
      <w:pPr>
        <w:spacing w:after="60"/>
        <w:jc w:val="both"/>
        <w:rPr>
          <w:b/>
          <w:bCs/>
          <w:color w:val="000000"/>
          <w:sz w:val="24"/>
          <w:szCs w:val="24"/>
        </w:rPr>
      </w:pPr>
      <w:r w:rsidRPr="00B04029">
        <w:rPr>
          <w:b/>
          <w:bCs/>
          <w:color w:val="000000"/>
          <w:sz w:val="24"/>
          <w:szCs w:val="24"/>
        </w:rPr>
        <w:t>Názov merateľného ukazovateľa:</w:t>
      </w:r>
      <w:r w:rsidR="006D2973" w:rsidRPr="00B04029">
        <w:rPr>
          <w:b/>
          <w:bCs/>
          <w:color w:val="000000"/>
          <w:sz w:val="24"/>
          <w:szCs w:val="24"/>
        </w:rPr>
        <w:t xml:space="preserve"> </w:t>
      </w:r>
      <w:r w:rsidR="006D297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uvedie názov merateľného ukazovateľa uvedeného vo vyzvaní</w:t>
      </w:r>
    </w:p>
    <w:p w14:paraId="0EA47B32" w14:textId="18A9EAFF" w:rsidR="001961D8" w:rsidRDefault="001961D8" w:rsidP="002950AE">
      <w:pPr>
        <w:spacing w:after="60"/>
        <w:jc w:val="both"/>
        <w:rPr>
          <w:rStyle w:val="Vrazn"/>
          <w:rFonts w:cstheme="minorHAnsi"/>
          <w:b w:val="0"/>
          <w:i/>
          <w:color w:val="000000"/>
          <w:sz w:val="24"/>
          <w:szCs w:val="24"/>
        </w:rPr>
      </w:pPr>
      <w:r w:rsidRPr="00B04029">
        <w:rPr>
          <w:b/>
          <w:bCs/>
          <w:color w:val="000000"/>
          <w:sz w:val="24"/>
          <w:szCs w:val="24"/>
        </w:rPr>
        <w:t>Plnenie merateľného ukazovateľa:</w:t>
      </w:r>
      <w:r w:rsidR="006D2973" w:rsidRPr="00B04029">
        <w:rPr>
          <w:b/>
          <w:bCs/>
          <w:color w:val="000000"/>
          <w:sz w:val="24"/>
          <w:szCs w:val="24"/>
        </w:rPr>
        <w:t xml:space="preserve"> </w:t>
      </w:r>
      <w:r w:rsidR="006D297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 uvedie hodnotu merateľného ukazovateľa, ktorú dosiahne naplnením </w:t>
      </w:r>
      <w:r w:rsid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pri ukončení aktivity – bližšie informácie sú uvedené v príručke pre </w:t>
      </w:r>
      <w:r w:rsidR="00617F28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užívateľa </w:t>
      </w:r>
      <w:r w:rsid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a vo vyhlásenom vyzvaní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94306" w14:paraId="357FBFFA" w14:textId="77777777" w:rsidTr="00894306">
        <w:tc>
          <w:tcPr>
            <w:tcW w:w="9062" w:type="dxa"/>
          </w:tcPr>
          <w:p w14:paraId="2C50DECA" w14:textId="24ED3ED8" w:rsidR="00894306" w:rsidRDefault="00894306" w:rsidP="002950AE">
            <w:pPr>
              <w:spacing w:after="60"/>
              <w:jc w:val="both"/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70C0"/>
                <w:sz w:val="20"/>
                <w:szCs w:val="20"/>
              </w:rPr>
              <w:lastRenderedPageBreak/>
              <w:t>Poznámka: u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žívateľ skopíruje sivo vyfarbené riadky podľa počtu ambulancií v prípade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záujmu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podporenia viacerých odborných ambulancií; napr.: 1 poskytovateľ má záujem podporiť 10 ambulancií, tak si nakopíruje 10x</w:t>
            </w:r>
            <w:r>
              <w:rPr>
                <w:i/>
                <w:iCs/>
                <w:color w:val="0070C0"/>
                <w:sz w:val="20"/>
                <w:szCs w:val="20"/>
              </w:rPr>
              <w:t>3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 riadky, každá ambulancia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musí byť vpísaná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osobitne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color w:val="0070C0"/>
                <w:sz w:val="20"/>
                <w:szCs w:val="20"/>
              </w:rPr>
              <w:t>t.j</w:t>
            </w:r>
            <w:proofErr w:type="spellEnd"/>
            <w:r>
              <w:rPr>
                <w:i/>
                <w:iCs/>
                <w:color w:val="0070C0"/>
                <w:sz w:val="20"/>
                <w:szCs w:val="20"/>
              </w:rPr>
              <w:t xml:space="preserve"> musí vpísať merateľné ukazovatele k počtu podporených ambulancií.</w:t>
            </w:r>
          </w:p>
        </w:tc>
      </w:tr>
    </w:tbl>
    <w:p w14:paraId="11842C2B" w14:textId="77777777" w:rsidR="00894306" w:rsidRDefault="00894306" w:rsidP="002950AE">
      <w:pPr>
        <w:spacing w:after="60"/>
        <w:jc w:val="both"/>
        <w:rPr>
          <w:rStyle w:val="Vrazn"/>
          <w:rFonts w:cstheme="minorHAnsi"/>
          <w:b w:val="0"/>
          <w:i/>
          <w:color w:val="000000"/>
          <w:sz w:val="24"/>
          <w:szCs w:val="24"/>
        </w:rPr>
      </w:pPr>
    </w:p>
    <w:p w14:paraId="5716DED7" w14:textId="77777777" w:rsidR="00EB1EAA" w:rsidRPr="00EB1EAA" w:rsidRDefault="00EB1EAA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EB1EAA">
        <w:rPr>
          <w:rFonts w:ascii="Calibri" w:hAnsi="Calibri" w:cs="Calibri"/>
          <w:b/>
          <w:sz w:val="24"/>
          <w:szCs w:val="24"/>
        </w:rPr>
        <w:t>Rozpočet projektu</w:t>
      </w:r>
      <w:r>
        <w:rPr>
          <w:rFonts w:ascii="Calibri" w:hAnsi="Calibri" w:cs="Calibri"/>
          <w:b/>
          <w:sz w:val="24"/>
          <w:szCs w:val="24"/>
        </w:rPr>
        <w:t xml:space="preserve">: 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do tabuľky uvedie poradové číslo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;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názov výdavku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,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ktorý má záujem obstarať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;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počet kusov výdavku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;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kód užívateľa a do poznámky môže uviesť potrebné údaje pre VÚC ako odvolávka – nie je to povin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n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>osť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. V dolnej časti tabuľky „Spolu“ zadá celkovú sumu finančných prostriedkov o ktorú má záujem </w:t>
      </w:r>
    </w:p>
    <w:p w14:paraId="236FC85B" w14:textId="77777777" w:rsidR="001961D8" w:rsidRPr="00B04029" w:rsidRDefault="001961D8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Zoznam príloh</w:t>
      </w:r>
      <w:r w:rsidR="00B103B3" w:rsidRPr="00B04029">
        <w:rPr>
          <w:rFonts w:ascii="Calibri" w:hAnsi="Calibri" w:cs="Calibri"/>
          <w:b/>
          <w:sz w:val="24"/>
          <w:szCs w:val="24"/>
        </w:rPr>
        <w:t>:</w:t>
      </w:r>
      <w:r w:rsidR="00A5592A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A5592A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predloží povinné prílohy preddefinované v zozname a ak predkladá aj iné prílohy podľa pokynov VÚC, dopíše do kolónky názov prílohy</w:t>
      </w:r>
      <w:r w:rsidR="00A5592A" w:rsidRPr="00CD78F6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</w:t>
      </w:r>
      <w:r w:rsidR="00CD78F6" w:rsidRPr="00CD78F6">
        <w:rPr>
          <w:rStyle w:val="Vrazn"/>
          <w:rFonts w:cstheme="minorHAnsi"/>
          <w:b w:val="0"/>
          <w:i/>
          <w:color w:val="000000"/>
          <w:sz w:val="24"/>
          <w:szCs w:val="24"/>
        </w:rPr>
        <w:t>a prílohu priloží k žiadosti</w:t>
      </w:r>
      <w:r w:rsidR="00CD78F6" w:rsidRPr="00CD78F6">
        <w:rPr>
          <w:rStyle w:val="Vrazn"/>
          <w:rFonts w:cstheme="minorHAnsi"/>
          <w:i/>
          <w:color w:val="000000"/>
        </w:rPr>
        <w:t xml:space="preserve"> </w:t>
      </w:r>
    </w:p>
    <w:p w14:paraId="12661444" w14:textId="77777777" w:rsidR="00B103B3" w:rsidRPr="00B04029" w:rsidRDefault="00B103B3" w:rsidP="002950AE">
      <w:pPr>
        <w:spacing w:after="60"/>
        <w:jc w:val="both"/>
        <w:rPr>
          <w:rStyle w:val="Vrazn"/>
          <w:rFonts w:cstheme="minorHAnsi"/>
          <w:b w:val="0"/>
          <w:i/>
          <w:color w:val="000000"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Čestné vyhlásenie štatutárneho orgánu:</w:t>
      </w:r>
      <w:r w:rsidR="0009037D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09037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(štatutárny orgán) si prečíta znenie čestného vyhlásenia. V bode 3 a v bode 11 užívateľ, v prípade ak bude predkladať spolu so žiadosťou o </w:t>
      </w:r>
      <w:proofErr w:type="spellStart"/>
      <w:r w:rsidR="0009037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FPzP</w:t>
      </w:r>
      <w:proofErr w:type="spellEnd"/>
      <w:r w:rsidR="0009037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aj ďalšie prílohy</w:t>
      </w:r>
      <w:r w:rsidR="000E1B3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,</w:t>
      </w:r>
      <w:r w:rsidR="0009037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dopíše do textu </w:t>
      </w:r>
      <w:r w:rsidR="000E1B3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poradové číslo prílohy a uvedie </w:t>
      </w:r>
      <w:r w:rsidR="0009037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názov prílohy a predloží </w:t>
      </w:r>
      <w:r w:rsidR="000E1B3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ju spolu žiadosťou o </w:t>
      </w:r>
      <w:proofErr w:type="spellStart"/>
      <w:r w:rsidR="000E1B3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FPzP</w:t>
      </w:r>
      <w:proofErr w:type="spellEnd"/>
      <w:r w:rsidR="000E1B3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. </w:t>
      </w:r>
    </w:p>
    <w:p w14:paraId="712439EF" w14:textId="77777777" w:rsidR="000E1B33" w:rsidRPr="00B04029" w:rsidRDefault="000E1B33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Dopíše v riadku V..... </w:t>
      </w:r>
      <w:r w:rsidRPr="00B04029">
        <w:rPr>
          <w:rStyle w:val="Vrazn"/>
          <w:rFonts w:cstheme="minorHAnsi"/>
          <w:i/>
          <w:color w:val="000000"/>
          <w:sz w:val="24"/>
          <w:szCs w:val="24"/>
        </w:rPr>
        <w:t>mesto/obec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, kde </w:t>
      </w:r>
      <w:r w:rsidR="00571841">
        <w:rPr>
          <w:rStyle w:val="Vrazn"/>
          <w:rFonts w:cstheme="minorHAnsi"/>
          <w:b w:val="0"/>
          <w:i/>
          <w:color w:val="000000"/>
          <w:sz w:val="24"/>
          <w:szCs w:val="24"/>
        </w:rPr>
        <w:t>žiadosť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podpisoval a dopíše kedy </w:t>
      </w:r>
      <w:r w:rsidR="00571841">
        <w:rPr>
          <w:rStyle w:val="Vrazn"/>
          <w:rFonts w:cstheme="minorHAnsi"/>
          <w:b w:val="0"/>
          <w:i/>
          <w:color w:val="000000"/>
          <w:sz w:val="24"/>
          <w:szCs w:val="24"/>
        </w:rPr>
        <w:t>žiadosť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podpisoval v riadku </w:t>
      </w:r>
      <w:r w:rsidRPr="00B04029">
        <w:rPr>
          <w:rStyle w:val="Vrazn"/>
          <w:rFonts w:cstheme="minorHAnsi"/>
          <w:i/>
          <w:color w:val="000000"/>
          <w:sz w:val="24"/>
          <w:szCs w:val="24"/>
        </w:rPr>
        <w:t>dňa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..... a to tak, že si vyberie s možnosti dátumu rozbalením výberového tlačidla.</w:t>
      </w:r>
    </w:p>
    <w:p w14:paraId="15CF7FBC" w14:textId="77777777" w:rsidR="00B103B3" w:rsidRPr="00B04029" w:rsidRDefault="00B103B3" w:rsidP="002950AE">
      <w:pPr>
        <w:spacing w:after="60"/>
        <w:jc w:val="both"/>
        <w:rPr>
          <w:rFonts w:cstheme="minorHAnsi"/>
          <w:b/>
          <w:sz w:val="24"/>
          <w:szCs w:val="24"/>
        </w:rPr>
      </w:pPr>
      <w:r w:rsidRPr="00B04029">
        <w:rPr>
          <w:rFonts w:cstheme="minorHAnsi"/>
          <w:b/>
          <w:sz w:val="24"/>
          <w:szCs w:val="24"/>
        </w:rPr>
        <w:t>Meno, priezvisko a titul štatutárneho orgánu/splnomocneného orgánu:</w:t>
      </w:r>
      <w:r w:rsidR="00937066" w:rsidRPr="00B04029">
        <w:rPr>
          <w:rFonts w:cstheme="minorHAnsi"/>
          <w:b/>
          <w:sz w:val="24"/>
          <w:szCs w:val="24"/>
        </w:rPr>
        <w:t xml:space="preserve"> </w:t>
      </w:r>
      <w:r w:rsidR="00937066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doplní meno, priezvisko a titul štatutárneho orgánu, v prípade ak žiadosť o </w:t>
      </w:r>
      <w:proofErr w:type="spellStart"/>
      <w:r w:rsidR="00937066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FPzP</w:t>
      </w:r>
      <w:proofErr w:type="spellEnd"/>
      <w:r w:rsidR="00937066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bude podpisovať splnomocnená osoba, ktorá je oprávnená na </w:t>
      </w:r>
      <w:r w:rsidR="00576FB7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konkrétny úkon, uvedie užívateľ</w:t>
      </w:r>
      <w:r w:rsidR="00937066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meno, priezvisko</w:t>
      </w:r>
      <w:r w:rsidR="00576FB7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a titul splnomocnenej osoby.</w:t>
      </w:r>
      <w:r w:rsidR="00937066" w:rsidRPr="00B04029">
        <w:rPr>
          <w:rStyle w:val="Vrazn"/>
          <w:i/>
          <w:color w:val="000000"/>
          <w:sz w:val="24"/>
          <w:szCs w:val="24"/>
        </w:rPr>
        <w:t xml:space="preserve"> </w:t>
      </w:r>
    </w:p>
    <w:p w14:paraId="54641727" w14:textId="77777777" w:rsidR="00B103B3" w:rsidRPr="00B04029" w:rsidRDefault="00B103B3" w:rsidP="002950AE">
      <w:pPr>
        <w:spacing w:after="60"/>
        <w:jc w:val="both"/>
        <w:rPr>
          <w:rFonts w:cstheme="minorHAnsi"/>
          <w:i/>
          <w:sz w:val="24"/>
          <w:szCs w:val="24"/>
        </w:rPr>
      </w:pPr>
      <w:r w:rsidRPr="00B04029">
        <w:rPr>
          <w:rFonts w:cstheme="minorHAnsi"/>
          <w:b/>
          <w:sz w:val="24"/>
          <w:szCs w:val="24"/>
        </w:rPr>
        <w:t>Kvalifikovaný elektronický podpis štatutárneho orgánu/splnomocneného orgánu</w:t>
      </w:r>
      <w:r w:rsidR="00AB252F" w:rsidRPr="00B04029">
        <w:rPr>
          <w:rFonts w:cstheme="minorHAnsi"/>
          <w:b/>
          <w:sz w:val="24"/>
          <w:szCs w:val="24"/>
        </w:rPr>
        <w:t xml:space="preserve">: </w:t>
      </w:r>
      <w:r w:rsidR="00AB252F" w:rsidRPr="00B04029">
        <w:rPr>
          <w:rStyle w:val="Vrazn"/>
          <w:b w:val="0"/>
          <w:i/>
          <w:color w:val="000000"/>
          <w:sz w:val="24"/>
          <w:szCs w:val="24"/>
        </w:rPr>
        <w:t>užívateľ vloží vyplnenú žiadosť o </w:t>
      </w:r>
      <w:proofErr w:type="spellStart"/>
      <w:r w:rsidR="00AB252F" w:rsidRPr="00B04029">
        <w:rPr>
          <w:rStyle w:val="Vrazn"/>
          <w:b w:val="0"/>
          <w:i/>
          <w:color w:val="000000"/>
          <w:sz w:val="24"/>
          <w:szCs w:val="24"/>
        </w:rPr>
        <w:t>FPzP</w:t>
      </w:r>
      <w:proofErr w:type="spellEnd"/>
      <w:r w:rsidR="00AB252F" w:rsidRPr="00B04029">
        <w:rPr>
          <w:rStyle w:val="Vrazn"/>
          <w:b w:val="0"/>
          <w:i/>
          <w:color w:val="000000"/>
          <w:sz w:val="24"/>
          <w:szCs w:val="24"/>
        </w:rPr>
        <w:t xml:space="preserve"> do elektronického systému a podpíše sa kvalifikovaným </w:t>
      </w:r>
      <w:r w:rsidR="00AB252F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elektronickým podpisom buď štatutárneho orgánu alebo splnomocneného orgánu, v závislosti </w:t>
      </w:r>
      <w:r w:rsidR="00607EF4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od toho, </w:t>
      </w:r>
      <w:r w:rsidR="00CC509C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kto bude uvedený</w:t>
      </w:r>
      <w:r w:rsidR="00607EF4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,</w:t>
      </w:r>
      <w:r w:rsidR="00CC509C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ako osoba ktorá podpisuje žiadosť.</w:t>
      </w:r>
      <w:r w:rsidR="00CC509C" w:rsidRPr="00B04029">
        <w:rPr>
          <w:rFonts w:cstheme="minorHAnsi"/>
          <w:bCs/>
          <w:i/>
          <w:sz w:val="24"/>
          <w:szCs w:val="24"/>
        </w:rPr>
        <w:t xml:space="preserve"> </w:t>
      </w:r>
    </w:p>
    <w:p w14:paraId="1ED9146D" w14:textId="77777777" w:rsidR="00B103B3" w:rsidRPr="00B04029" w:rsidRDefault="00B103B3" w:rsidP="00B103B3">
      <w:pPr>
        <w:rPr>
          <w:rFonts w:cstheme="minorHAnsi"/>
          <w:sz w:val="24"/>
          <w:szCs w:val="24"/>
        </w:rPr>
      </w:pPr>
    </w:p>
    <w:p w14:paraId="08F16A99" w14:textId="77777777" w:rsidR="00B103B3" w:rsidRPr="00B04029" w:rsidRDefault="00B103B3" w:rsidP="005D1E40">
      <w:pPr>
        <w:spacing w:after="0"/>
        <w:rPr>
          <w:rStyle w:val="Vrazn"/>
          <w:rFonts w:cstheme="minorHAnsi"/>
          <w:i/>
          <w:color w:val="000000"/>
          <w:sz w:val="24"/>
          <w:szCs w:val="24"/>
        </w:rPr>
      </w:pPr>
    </w:p>
    <w:p w14:paraId="3093309F" w14:textId="77777777" w:rsidR="005D1E40" w:rsidRPr="00B04029" w:rsidRDefault="005D1E40" w:rsidP="005D1E40">
      <w:pPr>
        <w:rPr>
          <w:rFonts w:cstheme="minorHAnsi"/>
          <w:i/>
          <w:sz w:val="24"/>
          <w:szCs w:val="24"/>
        </w:rPr>
      </w:pPr>
    </w:p>
    <w:sectPr w:rsidR="005D1E40" w:rsidRPr="00B040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35F34" w14:textId="77777777" w:rsidR="00ED7756" w:rsidRDefault="00ED7756" w:rsidP="00DB1C09">
      <w:pPr>
        <w:spacing w:after="0" w:line="240" w:lineRule="auto"/>
      </w:pPr>
      <w:r>
        <w:separator/>
      </w:r>
    </w:p>
  </w:endnote>
  <w:endnote w:type="continuationSeparator" w:id="0">
    <w:p w14:paraId="1F2A26E0" w14:textId="77777777" w:rsidR="00ED7756" w:rsidRDefault="00ED7756" w:rsidP="00DB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7637848"/>
      <w:docPartObj>
        <w:docPartGallery w:val="Page Numbers (Bottom of Page)"/>
        <w:docPartUnique/>
      </w:docPartObj>
    </w:sdtPr>
    <w:sdtContent>
      <w:p w14:paraId="2BAD507B" w14:textId="45E3A1C7" w:rsidR="00937066" w:rsidRDefault="00937066">
        <w:pPr>
          <w:pStyle w:val="Pta"/>
          <w:jc w:val="right"/>
        </w:pPr>
        <w:r w:rsidRPr="000856B3">
          <w:rPr>
            <w:rFonts w:ascii="Arial Narrow" w:hAnsi="Arial Narrow"/>
            <w:i/>
            <w:sz w:val="20"/>
            <w:szCs w:val="20"/>
          </w:rPr>
          <w:t>MZ SR ako SO pre</w:t>
        </w:r>
        <w:r>
          <w:rPr>
            <w:rFonts w:ascii="Arial Narrow" w:hAnsi="Arial Narrow"/>
            <w:i/>
            <w:sz w:val="20"/>
            <w:szCs w:val="20"/>
          </w:rPr>
          <w:t xml:space="preserve"> P SK</w:t>
        </w:r>
        <w:r>
          <w:t xml:space="preserve"> 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74968">
          <w:rPr>
            <w:noProof/>
          </w:rPr>
          <w:t>1</w:t>
        </w:r>
        <w:r>
          <w:fldChar w:fldCharType="end"/>
        </w:r>
      </w:p>
    </w:sdtContent>
  </w:sdt>
  <w:p w14:paraId="32F54DCF" w14:textId="77777777" w:rsidR="00937066" w:rsidRDefault="009370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4C317" w14:textId="77777777" w:rsidR="00ED7756" w:rsidRDefault="00ED7756" w:rsidP="00DB1C09">
      <w:pPr>
        <w:spacing w:after="0" w:line="240" w:lineRule="auto"/>
      </w:pPr>
      <w:r>
        <w:separator/>
      </w:r>
    </w:p>
  </w:footnote>
  <w:footnote w:type="continuationSeparator" w:id="0">
    <w:p w14:paraId="7C6C622E" w14:textId="77777777" w:rsidR="00ED7756" w:rsidRDefault="00ED7756" w:rsidP="00DB1C09">
      <w:pPr>
        <w:spacing w:after="0" w:line="240" w:lineRule="auto"/>
      </w:pPr>
      <w:r>
        <w:continuationSeparator/>
      </w:r>
    </w:p>
  </w:footnote>
  <w:footnote w:id="1">
    <w:p w14:paraId="1981D0E6" w14:textId="77777777" w:rsidR="0008241C" w:rsidRDefault="0008241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490140">
        <w:t>Vyplní VÚC</w:t>
      </w:r>
    </w:p>
  </w:footnote>
  <w:footnote w:id="2">
    <w:p w14:paraId="2437D09D" w14:textId="77777777" w:rsidR="00937066" w:rsidRDefault="0093706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Vyplní užívateľ</w:t>
      </w:r>
    </w:p>
  </w:footnote>
  <w:footnote w:id="3">
    <w:p w14:paraId="0C4ACE56" w14:textId="77777777" w:rsidR="00937066" w:rsidRDefault="0093706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Zákon č. 18/2018 Z. z. o ochrane osobných údajov a o zmene a 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F7B38" w14:textId="77777777" w:rsidR="00916FCE" w:rsidRDefault="002D6659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A0328C" wp14:editId="61BFE35A">
              <wp:simplePos x="0" y="0"/>
              <wp:positionH relativeFrom="margin">
                <wp:align>center</wp:align>
              </wp:positionH>
              <wp:positionV relativeFrom="paragraph">
                <wp:posOffset>-200660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4FD5A9" id="Skupina 4" o:spid="_x0000_s1026" style="position:absolute;margin-left:0;margin-top:-15.8pt;width:405.85pt;height:24.75pt;z-index:251659264;mso-position-horizontal:center;mso-position-horizontal-relative:margin" coordsize="51542,3141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">
                  <v:imagedata r:id="rId5" o:title="PS-logo_podlhovaste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" o:button="t">
                  <v:fill o:detectmouseclick="t"/>
                  <v:imagedata r:id="rId6" o:title="Ministerstvo zdravotníctva Slovenskej republiky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">
                <v:imagedata r:id="rId7" o:title=""/>
              </v:shape>
              <w10:wrap anchorx="margin"/>
            </v:group>
          </w:pict>
        </mc:Fallback>
      </mc:AlternateContent>
    </w:r>
    <w:r w:rsidR="00937066">
      <w:t xml:space="preserve">  </w:t>
    </w:r>
  </w:p>
  <w:p w14:paraId="7006E4F0" w14:textId="77777777" w:rsidR="00937066" w:rsidRPr="00916FCE" w:rsidRDefault="00916FCE">
    <w:pPr>
      <w:pStyle w:val="Hlavika"/>
      <w:rPr>
        <w:i/>
        <w:sz w:val="24"/>
        <w:szCs w:val="24"/>
      </w:rPr>
    </w:pPr>
    <w:r w:rsidRPr="00916FCE">
      <w:rPr>
        <w:i/>
        <w:sz w:val="24"/>
        <w:szCs w:val="24"/>
      </w:rPr>
      <w:t xml:space="preserve">Príloha č. 1 Žiadosť o poskytnutie finančných prostriedkov z príspevku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C62E5"/>
    <w:multiLevelType w:val="hybridMultilevel"/>
    <w:tmpl w:val="9EF6B9C4"/>
    <w:lvl w:ilvl="0" w:tplc="7CFE869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F5219"/>
    <w:multiLevelType w:val="hybridMultilevel"/>
    <w:tmpl w:val="1A660980"/>
    <w:lvl w:ilvl="0" w:tplc="D2660BCC">
      <w:start w:val="1"/>
      <w:numFmt w:val="decimal"/>
      <w:lvlText w:val="%1."/>
      <w:lvlJc w:val="left"/>
      <w:pPr>
        <w:ind w:left="719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num w:numId="1" w16cid:durableId="497309325">
    <w:abstractNumId w:val="1"/>
  </w:num>
  <w:num w:numId="2" w16cid:durableId="124638009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giová Tatiana">
    <w15:presenceInfo w15:providerId="AD" w15:userId="S::tatiana.bagiova@health.gov.sk::c0d3c95e-2fdd-482d-a484-32f78efa06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C09"/>
    <w:rsid w:val="00027AD3"/>
    <w:rsid w:val="00031DA1"/>
    <w:rsid w:val="0004460E"/>
    <w:rsid w:val="00046FC4"/>
    <w:rsid w:val="000471BD"/>
    <w:rsid w:val="00056A6B"/>
    <w:rsid w:val="000668D0"/>
    <w:rsid w:val="00070E78"/>
    <w:rsid w:val="0008241C"/>
    <w:rsid w:val="0008476C"/>
    <w:rsid w:val="00086358"/>
    <w:rsid w:val="0009037D"/>
    <w:rsid w:val="000B529F"/>
    <w:rsid w:val="000B688E"/>
    <w:rsid w:val="000C7EF5"/>
    <w:rsid w:val="000D0C57"/>
    <w:rsid w:val="000D77B4"/>
    <w:rsid w:val="000E1B33"/>
    <w:rsid w:val="000F0715"/>
    <w:rsid w:val="000F108A"/>
    <w:rsid w:val="00105875"/>
    <w:rsid w:val="00116295"/>
    <w:rsid w:val="0012236F"/>
    <w:rsid w:val="00130298"/>
    <w:rsid w:val="00134EED"/>
    <w:rsid w:val="0014172C"/>
    <w:rsid w:val="001500EC"/>
    <w:rsid w:val="00152835"/>
    <w:rsid w:val="001757AD"/>
    <w:rsid w:val="001943DB"/>
    <w:rsid w:val="0019453B"/>
    <w:rsid w:val="00195783"/>
    <w:rsid w:val="001961D8"/>
    <w:rsid w:val="001A1F8C"/>
    <w:rsid w:val="001B0BBB"/>
    <w:rsid w:val="001C626E"/>
    <w:rsid w:val="001C7217"/>
    <w:rsid w:val="001D793C"/>
    <w:rsid w:val="001F2A89"/>
    <w:rsid w:val="001F7D81"/>
    <w:rsid w:val="001F7E3A"/>
    <w:rsid w:val="00210FAA"/>
    <w:rsid w:val="00213B4F"/>
    <w:rsid w:val="0023481C"/>
    <w:rsid w:val="00234AB3"/>
    <w:rsid w:val="002352C8"/>
    <w:rsid w:val="0024102B"/>
    <w:rsid w:val="00250ED6"/>
    <w:rsid w:val="00251C8E"/>
    <w:rsid w:val="00256544"/>
    <w:rsid w:val="00256577"/>
    <w:rsid w:val="0027580F"/>
    <w:rsid w:val="002858C4"/>
    <w:rsid w:val="002950AE"/>
    <w:rsid w:val="002A3D39"/>
    <w:rsid w:val="002B00D9"/>
    <w:rsid w:val="002D377C"/>
    <w:rsid w:val="002D4E6E"/>
    <w:rsid w:val="002D652C"/>
    <w:rsid w:val="002D6659"/>
    <w:rsid w:val="002F383F"/>
    <w:rsid w:val="00302E19"/>
    <w:rsid w:val="00313B47"/>
    <w:rsid w:val="00313C07"/>
    <w:rsid w:val="00324224"/>
    <w:rsid w:val="00336038"/>
    <w:rsid w:val="00377CD9"/>
    <w:rsid w:val="0038098C"/>
    <w:rsid w:val="003A0288"/>
    <w:rsid w:val="003C0AEA"/>
    <w:rsid w:val="003C3945"/>
    <w:rsid w:val="003C7616"/>
    <w:rsid w:val="004131EC"/>
    <w:rsid w:val="00422E3A"/>
    <w:rsid w:val="004317B2"/>
    <w:rsid w:val="004362D2"/>
    <w:rsid w:val="0043715A"/>
    <w:rsid w:val="00446C1F"/>
    <w:rsid w:val="00473F1D"/>
    <w:rsid w:val="00490140"/>
    <w:rsid w:val="00492EB7"/>
    <w:rsid w:val="004A7B9E"/>
    <w:rsid w:val="004B17CA"/>
    <w:rsid w:val="004B1861"/>
    <w:rsid w:val="004F0610"/>
    <w:rsid w:val="00511317"/>
    <w:rsid w:val="00511554"/>
    <w:rsid w:val="005135B9"/>
    <w:rsid w:val="00531981"/>
    <w:rsid w:val="00550224"/>
    <w:rsid w:val="005518C3"/>
    <w:rsid w:val="005641C3"/>
    <w:rsid w:val="00571841"/>
    <w:rsid w:val="00576FB7"/>
    <w:rsid w:val="0058061E"/>
    <w:rsid w:val="00581703"/>
    <w:rsid w:val="00592C77"/>
    <w:rsid w:val="00594592"/>
    <w:rsid w:val="005967B9"/>
    <w:rsid w:val="005D1E40"/>
    <w:rsid w:val="005D2BFC"/>
    <w:rsid w:val="005F61B6"/>
    <w:rsid w:val="00607EF4"/>
    <w:rsid w:val="00617F28"/>
    <w:rsid w:val="00622B0A"/>
    <w:rsid w:val="00626CB1"/>
    <w:rsid w:val="00630096"/>
    <w:rsid w:val="00631FEE"/>
    <w:rsid w:val="00641765"/>
    <w:rsid w:val="0064343F"/>
    <w:rsid w:val="00653974"/>
    <w:rsid w:val="00676004"/>
    <w:rsid w:val="00687F39"/>
    <w:rsid w:val="00694714"/>
    <w:rsid w:val="006A2ECE"/>
    <w:rsid w:val="006A6500"/>
    <w:rsid w:val="006A6692"/>
    <w:rsid w:val="006B59F4"/>
    <w:rsid w:val="006C0085"/>
    <w:rsid w:val="006C411F"/>
    <w:rsid w:val="006D2973"/>
    <w:rsid w:val="006D57A6"/>
    <w:rsid w:val="006F142C"/>
    <w:rsid w:val="006F6B66"/>
    <w:rsid w:val="00734E22"/>
    <w:rsid w:val="007465A8"/>
    <w:rsid w:val="00761715"/>
    <w:rsid w:val="00772995"/>
    <w:rsid w:val="00785156"/>
    <w:rsid w:val="00786B59"/>
    <w:rsid w:val="007A0C6E"/>
    <w:rsid w:val="007A2187"/>
    <w:rsid w:val="007A21FC"/>
    <w:rsid w:val="007E34B4"/>
    <w:rsid w:val="007E3A6F"/>
    <w:rsid w:val="007E681E"/>
    <w:rsid w:val="007E689D"/>
    <w:rsid w:val="007F2762"/>
    <w:rsid w:val="00801005"/>
    <w:rsid w:val="00824BC8"/>
    <w:rsid w:val="00841AD3"/>
    <w:rsid w:val="00852E9C"/>
    <w:rsid w:val="00864326"/>
    <w:rsid w:val="00865E8A"/>
    <w:rsid w:val="00887165"/>
    <w:rsid w:val="00894306"/>
    <w:rsid w:val="008C0FA5"/>
    <w:rsid w:val="008D418D"/>
    <w:rsid w:val="008F26A4"/>
    <w:rsid w:val="00902457"/>
    <w:rsid w:val="00916FCE"/>
    <w:rsid w:val="00930C97"/>
    <w:rsid w:val="0093164C"/>
    <w:rsid w:val="00937066"/>
    <w:rsid w:val="00943540"/>
    <w:rsid w:val="00970014"/>
    <w:rsid w:val="00974968"/>
    <w:rsid w:val="009A24D7"/>
    <w:rsid w:val="009A2AE8"/>
    <w:rsid w:val="009A2ED2"/>
    <w:rsid w:val="00A0091E"/>
    <w:rsid w:val="00A0219C"/>
    <w:rsid w:val="00A03E4F"/>
    <w:rsid w:val="00A065F9"/>
    <w:rsid w:val="00A11432"/>
    <w:rsid w:val="00A229F5"/>
    <w:rsid w:val="00A321CC"/>
    <w:rsid w:val="00A52F0A"/>
    <w:rsid w:val="00A5592A"/>
    <w:rsid w:val="00A66392"/>
    <w:rsid w:val="00AB1295"/>
    <w:rsid w:val="00AB252F"/>
    <w:rsid w:val="00AD2DEA"/>
    <w:rsid w:val="00AE1AD7"/>
    <w:rsid w:val="00AE232E"/>
    <w:rsid w:val="00AE5AC8"/>
    <w:rsid w:val="00B0373A"/>
    <w:rsid w:val="00B04029"/>
    <w:rsid w:val="00B07F4E"/>
    <w:rsid w:val="00B103B3"/>
    <w:rsid w:val="00B104FF"/>
    <w:rsid w:val="00B250FE"/>
    <w:rsid w:val="00B408F9"/>
    <w:rsid w:val="00B645BE"/>
    <w:rsid w:val="00B77A4B"/>
    <w:rsid w:val="00B927E0"/>
    <w:rsid w:val="00BD507D"/>
    <w:rsid w:val="00C07181"/>
    <w:rsid w:val="00C17998"/>
    <w:rsid w:val="00C46524"/>
    <w:rsid w:val="00C467F6"/>
    <w:rsid w:val="00C51596"/>
    <w:rsid w:val="00C53CD1"/>
    <w:rsid w:val="00C55C30"/>
    <w:rsid w:val="00C62A1A"/>
    <w:rsid w:val="00C62E0B"/>
    <w:rsid w:val="00C71A98"/>
    <w:rsid w:val="00C87710"/>
    <w:rsid w:val="00C9379E"/>
    <w:rsid w:val="00CA6146"/>
    <w:rsid w:val="00CB42F8"/>
    <w:rsid w:val="00CB4BCB"/>
    <w:rsid w:val="00CB7B6C"/>
    <w:rsid w:val="00CC509C"/>
    <w:rsid w:val="00CC71CB"/>
    <w:rsid w:val="00CD78F6"/>
    <w:rsid w:val="00CE68C1"/>
    <w:rsid w:val="00CF5FC8"/>
    <w:rsid w:val="00D054CC"/>
    <w:rsid w:val="00D10BAE"/>
    <w:rsid w:val="00D153E0"/>
    <w:rsid w:val="00D45F6B"/>
    <w:rsid w:val="00D515EA"/>
    <w:rsid w:val="00D72E1D"/>
    <w:rsid w:val="00D85960"/>
    <w:rsid w:val="00D85B07"/>
    <w:rsid w:val="00D9500F"/>
    <w:rsid w:val="00D95F88"/>
    <w:rsid w:val="00D97157"/>
    <w:rsid w:val="00DA2A63"/>
    <w:rsid w:val="00DA78A8"/>
    <w:rsid w:val="00DB11E0"/>
    <w:rsid w:val="00DB1520"/>
    <w:rsid w:val="00DB1C09"/>
    <w:rsid w:val="00DB4A1F"/>
    <w:rsid w:val="00DC67AC"/>
    <w:rsid w:val="00DC7049"/>
    <w:rsid w:val="00DD64F9"/>
    <w:rsid w:val="00DE3A8E"/>
    <w:rsid w:val="00E06AE9"/>
    <w:rsid w:val="00E079A9"/>
    <w:rsid w:val="00E22943"/>
    <w:rsid w:val="00E23F33"/>
    <w:rsid w:val="00E3177E"/>
    <w:rsid w:val="00E56273"/>
    <w:rsid w:val="00E70593"/>
    <w:rsid w:val="00E72B58"/>
    <w:rsid w:val="00E74D3E"/>
    <w:rsid w:val="00E77E44"/>
    <w:rsid w:val="00E85D7B"/>
    <w:rsid w:val="00E92443"/>
    <w:rsid w:val="00E9768A"/>
    <w:rsid w:val="00EB1EAA"/>
    <w:rsid w:val="00EB4A7F"/>
    <w:rsid w:val="00ED43FE"/>
    <w:rsid w:val="00ED54C1"/>
    <w:rsid w:val="00ED7756"/>
    <w:rsid w:val="00EE3A67"/>
    <w:rsid w:val="00EE7E53"/>
    <w:rsid w:val="00F31E37"/>
    <w:rsid w:val="00F3510D"/>
    <w:rsid w:val="00F44054"/>
    <w:rsid w:val="00F4568B"/>
    <w:rsid w:val="00F620FE"/>
    <w:rsid w:val="00F75F17"/>
    <w:rsid w:val="00F929E7"/>
    <w:rsid w:val="00F94875"/>
    <w:rsid w:val="00FB3140"/>
    <w:rsid w:val="00FB6A6D"/>
    <w:rsid w:val="00FE4490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C86FE"/>
  <w15:chartTrackingRefBased/>
  <w15:docId w15:val="{47B6CAD2-4A8E-4423-8BB5-53ED8DFB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B1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B1C09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B1C09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DB1C09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F620FE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F6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620FE"/>
  </w:style>
  <w:style w:type="paragraph" w:styleId="Pta">
    <w:name w:val="footer"/>
    <w:basedOn w:val="Normlny"/>
    <w:link w:val="PtaChar"/>
    <w:uiPriority w:val="99"/>
    <w:unhideWhenUsed/>
    <w:rsid w:val="00F6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620F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8771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8771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87710"/>
    <w:rPr>
      <w:vertAlign w:val="superscript"/>
    </w:rPr>
  </w:style>
  <w:style w:type="paragraph" w:styleId="Odsekzoznamu">
    <w:name w:val="List Paragraph"/>
    <w:basedOn w:val="Normlny"/>
    <w:uiPriority w:val="34"/>
    <w:qFormat/>
    <w:rsid w:val="00250E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5D1E40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31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1DA1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A65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A65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A65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65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6500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5F61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1DA1A8-D3C5-444E-89BD-E8A56016313E}"/>
      </w:docPartPr>
      <w:docPartBody>
        <w:p w:rsidR="004D247E" w:rsidRDefault="004D247E">
          <w:r w:rsidRPr="00EA4ACA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26D0DB997B1E4485B0EBACE4F32AA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B0DA7C-8AB0-498C-9176-71B3D769171F}"/>
      </w:docPartPr>
      <w:docPartBody>
        <w:p w:rsidR="007C3033" w:rsidRDefault="00E05D55" w:rsidP="00E05D55">
          <w:pPr>
            <w:pStyle w:val="26D0DB997B1E4485B0EBACE4F32AA1E2"/>
          </w:pPr>
          <w:r w:rsidRPr="00BB2F4D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47E"/>
    <w:rsid w:val="00176B3C"/>
    <w:rsid w:val="002B110C"/>
    <w:rsid w:val="002D6AFD"/>
    <w:rsid w:val="00307008"/>
    <w:rsid w:val="0032280E"/>
    <w:rsid w:val="003F50B6"/>
    <w:rsid w:val="00423B99"/>
    <w:rsid w:val="00455C34"/>
    <w:rsid w:val="004769FD"/>
    <w:rsid w:val="004C1F15"/>
    <w:rsid w:val="004D247E"/>
    <w:rsid w:val="00515BE2"/>
    <w:rsid w:val="005238C5"/>
    <w:rsid w:val="00550224"/>
    <w:rsid w:val="006C482C"/>
    <w:rsid w:val="00761AA4"/>
    <w:rsid w:val="007C3033"/>
    <w:rsid w:val="007C6354"/>
    <w:rsid w:val="00834C51"/>
    <w:rsid w:val="00844BA6"/>
    <w:rsid w:val="008878B1"/>
    <w:rsid w:val="008D7749"/>
    <w:rsid w:val="008F7D7E"/>
    <w:rsid w:val="00927D5A"/>
    <w:rsid w:val="00A45BDC"/>
    <w:rsid w:val="00A576FD"/>
    <w:rsid w:val="00BA7EEA"/>
    <w:rsid w:val="00BD5D9C"/>
    <w:rsid w:val="00C7747A"/>
    <w:rsid w:val="00CC71CB"/>
    <w:rsid w:val="00DE30EF"/>
    <w:rsid w:val="00E05D55"/>
    <w:rsid w:val="00E9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05D55"/>
    <w:rPr>
      <w:color w:val="808080"/>
    </w:rPr>
  </w:style>
  <w:style w:type="paragraph" w:customStyle="1" w:styleId="26D0DB997B1E4485B0EBACE4F32AA1E2">
    <w:name w:val="26D0DB997B1E4485B0EBACE4F32AA1E2"/>
    <w:rsid w:val="00E05D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57ABF-6C9C-42B9-A937-44881EBC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2320</Words>
  <Characters>13227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Bagiová Tatiana</cp:lastModifiedBy>
  <cp:revision>13</cp:revision>
  <cp:lastPrinted>2025-03-10T08:11:00Z</cp:lastPrinted>
  <dcterms:created xsi:type="dcterms:W3CDTF">2026-01-29T15:31:00Z</dcterms:created>
  <dcterms:modified xsi:type="dcterms:W3CDTF">2026-01-30T09:49:00Z</dcterms:modified>
</cp:coreProperties>
</file>